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4645F9" w14:textId="62BD3FE4" w:rsidR="0005248B" w:rsidRPr="00290F1F" w:rsidRDefault="0005248B" w:rsidP="0005248B">
      <w:pPr>
        <w:rPr>
          <w:rFonts w:ascii="Times New Roman" w:hAnsi="Times New Roman" w:cs="Times New Roman"/>
        </w:rPr>
      </w:pPr>
      <w:bookmarkStart w:id="0" w:name="_GoBack"/>
      <w:bookmarkEnd w:id="0"/>
      <w:r w:rsidRPr="00290F1F">
        <w:rPr>
          <w:rFonts w:ascii="Times New Roman" w:hAnsi="Times New Roman" w:cs="Times New Roman"/>
          <w:b/>
          <w:sz w:val="28"/>
        </w:rPr>
        <w:t>PI:</w:t>
      </w:r>
      <w:r w:rsidRPr="00290F1F">
        <w:rPr>
          <w:rFonts w:ascii="Times New Roman" w:hAnsi="Times New Roman" w:cs="Times New Roman"/>
          <w:sz w:val="28"/>
        </w:rPr>
        <w:t xml:space="preserve"> </w:t>
      </w:r>
      <w:r w:rsidRPr="00290F1F">
        <w:rPr>
          <w:rFonts w:ascii="Times New Roman" w:hAnsi="Times New Roman" w:cs="Times New Roman"/>
        </w:rPr>
        <w:t xml:space="preserve">Jonas T. Kaplan &amp; Sarah </w:t>
      </w:r>
      <w:r w:rsidR="000B0454">
        <w:rPr>
          <w:rFonts w:ascii="Times New Roman" w:hAnsi="Times New Roman" w:cs="Times New Roman"/>
        </w:rPr>
        <w:t xml:space="preserve">I. </w:t>
      </w:r>
      <w:r w:rsidRPr="00290F1F">
        <w:rPr>
          <w:rFonts w:ascii="Times New Roman" w:hAnsi="Times New Roman" w:cs="Times New Roman"/>
        </w:rPr>
        <w:t>Gimbel</w:t>
      </w:r>
    </w:p>
    <w:p w14:paraId="6D7B54E7" w14:textId="2DA9F642" w:rsidR="0005248B" w:rsidRPr="00290F1F" w:rsidRDefault="0005248B" w:rsidP="0005248B">
      <w:pPr>
        <w:rPr>
          <w:rFonts w:ascii="Times New Roman" w:hAnsi="Times New Roman" w:cs="Times New Roman"/>
        </w:rPr>
      </w:pPr>
      <w:r w:rsidRPr="00290F1F">
        <w:rPr>
          <w:rFonts w:ascii="Times New Roman" w:hAnsi="Times New Roman" w:cs="Times New Roman"/>
          <w:b/>
          <w:sz w:val="28"/>
        </w:rPr>
        <w:t>Psychology Education Title:</w:t>
      </w:r>
      <w:r w:rsidRPr="00290F1F">
        <w:rPr>
          <w:rFonts w:ascii="Times New Roman" w:hAnsi="Times New Roman" w:cs="Times New Roman"/>
          <w:sz w:val="28"/>
        </w:rPr>
        <w:t xml:space="preserve"> </w:t>
      </w:r>
      <w:r w:rsidR="007851F5">
        <w:rPr>
          <w:rFonts w:ascii="Times New Roman" w:hAnsi="Times New Roman" w:cs="Times New Roman"/>
        </w:rPr>
        <w:t>Using TMS to measure motor excitability during action observation</w:t>
      </w:r>
    </w:p>
    <w:p w14:paraId="467785F0" w14:textId="77777777" w:rsidR="00113944" w:rsidRPr="00290F1F" w:rsidRDefault="00113944" w:rsidP="000554BF">
      <w:pPr>
        <w:rPr>
          <w:rFonts w:ascii="Times New Roman" w:hAnsi="Times New Roman" w:cs="Times New Roman"/>
          <w:b/>
        </w:rPr>
      </w:pPr>
    </w:p>
    <w:p w14:paraId="56544F43" w14:textId="77777777" w:rsidR="004F6A43" w:rsidRPr="00290F1F" w:rsidRDefault="004F6A43" w:rsidP="00113944">
      <w:pPr>
        <w:rPr>
          <w:rFonts w:ascii="Times New Roman" w:hAnsi="Times New Roman" w:cs="Times New Roman"/>
          <w:b/>
          <w:sz w:val="28"/>
        </w:rPr>
      </w:pPr>
      <w:r w:rsidRPr="00290F1F">
        <w:rPr>
          <w:rFonts w:ascii="Times New Roman" w:hAnsi="Times New Roman" w:cs="Times New Roman"/>
          <w:b/>
          <w:sz w:val="28"/>
        </w:rPr>
        <w:t>Overview</w:t>
      </w:r>
    </w:p>
    <w:p w14:paraId="7C1CD891" w14:textId="057448D4" w:rsidR="006E3F5C" w:rsidRDefault="006E3F5C" w:rsidP="00113944">
      <w:pPr>
        <w:rPr>
          <w:rFonts w:ascii="Times New Roman" w:hAnsi="Times New Roman" w:cs="Times New Roman"/>
        </w:rPr>
      </w:pPr>
    </w:p>
    <w:p w14:paraId="6C590BC7" w14:textId="2D802498" w:rsidR="007851F5" w:rsidRDefault="007851F5" w:rsidP="007851F5">
      <w:pPr>
        <w:ind w:firstLine="720"/>
        <w:rPr>
          <w:rFonts w:ascii="Times New Roman" w:hAnsi="Times New Roman" w:cs="Times New Roman"/>
        </w:rPr>
      </w:pPr>
      <w:r>
        <w:rPr>
          <w:rFonts w:ascii="Times New Roman" w:hAnsi="Times New Roman" w:cs="Times New Roman"/>
        </w:rPr>
        <w:t>Transcranial Magnetic Stimulation (TMS) is a non-invasive brain stimulation technique that involves passing current through a</w:t>
      </w:r>
      <w:r w:rsidR="00551709">
        <w:rPr>
          <w:rFonts w:ascii="Times New Roman" w:hAnsi="Times New Roman" w:cs="Times New Roman"/>
        </w:rPr>
        <w:t>n insulated</w:t>
      </w:r>
      <w:r>
        <w:rPr>
          <w:rFonts w:ascii="Times New Roman" w:hAnsi="Times New Roman" w:cs="Times New Roman"/>
        </w:rPr>
        <w:t xml:space="preserve"> coil placed </w:t>
      </w:r>
      <w:r w:rsidR="00FF3E4E">
        <w:rPr>
          <w:rFonts w:ascii="Times New Roman" w:hAnsi="Times New Roman" w:cs="Times New Roman"/>
        </w:rPr>
        <w:t>against</w:t>
      </w:r>
      <w:r>
        <w:rPr>
          <w:rFonts w:ascii="Times New Roman" w:hAnsi="Times New Roman" w:cs="Times New Roman"/>
        </w:rPr>
        <w:t xml:space="preserve"> the scalp</w:t>
      </w:r>
      <w:r w:rsidR="00FF3E4E">
        <w:rPr>
          <w:rFonts w:ascii="Times New Roman" w:hAnsi="Times New Roman" w:cs="Times New Roman"/>
        </w:rPr>
        <w:t xml:space="preserve"> </w:t>
      </w:r>
      <w:r w:rsidR="00FF3E4E" w:rsidRPr="0046560E">
        <w:rPr>
          <w:rFonts w:ascii="Times New Roman" w:hAnsi="Times New Roman" w:cs="Times New Roman"/>
          <w:b/>
        </w:rPr>
        <w:t>(</w:t>
      </w:r>
      <w:del w:id="1" w:author="Jessica Stanis" w:date="2015-11-03T18:39:00Z">
        <w:r w:rsidR="00FF3E4E" w:rsidRPr="0046560E" w:rsidDel="008E0300">
          <w:rPr>
            <w:rFonts w:ascii="Times New Roman" w:hAnsi="Times New Roman" w:cs="Times New Roman"/>
            <w:b/>
          </w:rPr>
          <w:delText xml:space="preserve"> </w:delText>
        </w:r>
      </w:del>
      <w:r w:rsidR="00FF3E4E" w:rsidRPr="0046560E">
        <w:rPr>
          <w:rFonts w:ascii="Times New Roman" w:hAnsi="Times New Roman" w:cs="Times New Roman"/>
          <w:b/>
        </w:rPr>
        <w:t>Figure 1</w:t>
      </w:r>
      <w:del w:id="2" w:author="Jessica Stanis" w:date="2015-11-03T18:39:00Z">
        <w:r w:rsidR="00FF3E4E" w:rsidRPr="0046560E" w:rsidDel="008E0300">
          <w:rPr>
            <w:rFonts w:ascii="Times New Roman" w:hAnsi="Times New Roman" w:cs="Times New Roman"/>
            <w:b/>
          </w:rPr>
          <w:delText xml:space="preserve"> </w:delText>
        </w:r>
      </w:del>
      <w:r w:rsidR="00FF3E4E" w:rsidRPr="0046560E">
        <w:rPr>
          <w:rFonts w:ascii="Times New Roman" w:hAnsi="Times New Roman" w:cs="Times New Roman"/>
          <w:b/>
        </w:rPr>
        <w:t>)</w:t>
      </w:r>
      <w:r w:rsidR="00FF3E4E" w:rsidRPr="006141A1">
        <w:rPr>
          <w:rFonts w:ascii="Times New Roman" w:hAnsi="Times New Roman" w:cs="Times New Roman"/>
        </w:rPr>
        <w:t>.</w:t>
      </w:r>
      <w:del w:id="3" w:author="Jessica Stanis" w:date="2015-11-03T18:39:00Z">
        <w:r w:rsidDel="008E0300">
          <w:rPr>
            <w:rFonts w:ascii="Times New Roman" w:hAnsi="Times New Roman" w:cs="Times New Roman"/>
          </w:rPr>
          <w:delText>.</w:delText>
        </w:r>
      </w:del>
      <w:r>
        <w:rPr>
          <w:rFonts w:ascii="Times New Roman" w:hAnsi="Times New Roman" w:cs="Times New Roman"/>
        </w:rPr>
        <w:t xml:space="preserve"> A brief magnetic field is created by current in the coil, and because of the physical process of induction, </w:t>
      </w:r>
      <w:r w:rsidR="00E94DF7">
        <w:rPr>
          <w:rFonts w:ascii="Times New Roman" w:hAnsi="Times New Roman" w:cs="Times New Roman"/>
        </w:rPr>
        <w:t xml:space="preserve">this </w:t>
      </w:r>
      <w:r>
        <w:rPr>
          <w:rFonts w:ascii="Times New Roman" w:hAnsi="Times New Roman" w:cs="Times New Roman"/>
        </w:rPr>
        <w:t xml:space="preserve">leads to a current in the nearby neural tissue. Depending on the duration, frequency, and magnitude of these magnetic pulses, the underlying neural circuitry can be affected in many different ways. </w:t>
      </w:r>
      <w:r w:rsidR="00DB0B85">
        <w:rPr>
          <w:rFonts w:ascii="Times New Roman" w:hAnsi="Times New Roman" w:cs="Times New Roman"/>
        </w:rPr>
        <w:t>Here, we demonstrate the technique of single-pulse TMS, in which one brief magnetic pulse is used to stimulate the neocortex.</w:t>
      </w:r>
    </w:p>
    <w:p w14:paraId="25B12B03" w14:textId="22ED3FDB" w:rsidR="00DB0B85" w:rsidRDefault="00DB0B85" w:rsidP="007851F5">
      <w:pPr>
        <w:ind w:firstLine="720"/>
        <w:rPr>
          <w:rFonts w:ascii="Times New Roman" w:hAnsi="Times New Roman" w:cs="Times New Roman"/>
        </w:rPr>
      </w:pPr>
      <w:r>
        <w:rPr>
          <w:rFonts w:ascii="Times New Roman" w:hAnsi="Times New Roman" w:cs="Times New Roman"/>
        </w:rPr>
        <w:t xml:space="preserve">One observable effect of TMS is that it can produce muscle twitches when applied over the motor cortex. </w:t>
      </w:r>
      <w:r w:rsidR="00551709">
        <w:rPr>
          <w:rFonts w:ascii="Times New Roman" w:hAnsi="Times New Roman" w:cs="Times New Roman"/>
        </w:rPr>
        <w:t xml:space="preserve">Due to the somatotopic organization of the motor cortex, different muscles can be targeted depending on the precise placement of the coil. </w:t>
      </w:r>
      <w:r>
        <w:rPr>
          <w:rFonts w:ascii="Times New Roman" w:hAnsi="Times New Roman" w:cs="Times New Roman"/>
        </w:rPr>
        <w:t xml:space="preserve">The electrical signals that cause these muscle twitches, called motor evoked potentials, or MEPs, can be recorded and quantified by electrodes placed on the </w:t>
      </w:r>
      <w:r w:rsidR="00551709">
        <w:rPr>
          <w:rFonts w:ascii="Times New Roman" w:hAnsi="Times New Roman" w:cs="Times New Roman"/>
        </w:rPr>
        <w:t>skin over the targeted muscle</w:t>
      </w:r>
      <w:r>
        <w:rPr>
          <w:rFonts w:ascii="Times New Roman" w:hAnsi="Times New Roman" w:cs="Times New Roman"/>
        </w:rPr>
        <w:t xml:space="preserve">. </w:t>
      </w:r>
      <w:r w:rsidR="00A422C1">
        <w:rPr>
          <w:rFonts w:ascii="Times New Roman" w:hAnsi="Times New Roman" w:cs="Times New Roman"/>
        </w:rPr>
        <w:t xml:space="preserve">The amplitude of MEPs can be interpreted to reflect the underlying excitability of the motor cortex; for example, when the motor cortex is activated, </w:t>
      </w:r>
      <w:r w:rsidR="00551709">
        <w:rPr>
          <w:rFonts w:ascii="Times New Roman" w:hAnsi="Times New Roman" w:cs="Times New Roman"/>
        </w:rPr>
        <w:t xml:space="preserve">observed </w:t>
      </w:r>
      <w:r w:rsidR="00A422C1">
        <w:rPr>
          <w:rFonts w:ascii="Times New Roman" w:hAnsi="Times New Roman" w:cs="Times New Roman"/>
        </w:rPr>
        <w:t xml:space="preserve">MEPs are larger. </w:t>
      </w:r>
    </w:p>
    <w:p w14:paraId="5A04D47B" w14:textId="0AE59F6C" w:rsidR="00872958" w:rsidRDefault="00872958" w:rsidP="007851F5">
      <w:pPr>
        <w:ind w:firstLine="720"/>
        <w:rPr>
          <w:rFonts w:ascii="Times New Roman" w:hAnsi="Times New Roman" w:cs="Times New Roman"/>
        </w:rPr>
      </w:pPr>
      <w:r>
        <w:rPr>
          <w:rFonts w:ascii="Times New Roman" w:hAnsi="Times New Roman" w:cs="Times New Roman"/>
        </w:rPr>
        <w:t xml:space="preserve">In this experiment, </w:t>
      </w:r>
      <w:r w:rsidR="002664A7">
        <w:rPr>
          <w:rFonts w:ascii="Times New Roman" w:hAnsi="Times New Roman" w:cs="Times New Roman"/>
        </w:rPr>
        <w:t>based on a study originally performed by Fadiga and colleagues</w:t>
      </w:r>
      <w:r w:rsidR="002664A7">
        <w:rPr>
          <w:rFonts w:ascii="Times New Roman" w:hAnsi="Times New Roman" w:cs="Times New Roman"/>
        </w:rPr>
        <w:fldChar w:fldCharType="begin"/>
      </w:r>
      <w:r w:rsidR="002664A7">
        <w:rPr>
          <w:rFonts w:ascii="Times New Roman" w:hAnsi="Times New Roman" w:cs="Times New Roman"/>
        </w:rPr>
        <w:instrText xml:space="preserve"> ADDIN EN.CITE &lt;EndNote&gt;&lt;Cite&gt;&lt;Author&gt;Fadiga&lt;/Author&gt;&lt;Year&gt;1995&lt;/Year&gt;&lt;RecNum&gt;27&lt;/RecNum&gt;&lt;DisplayText&gt;&lt;style face="superscript"&gt;1&lt;/style&gt;&lt;/DisplayText&gt;&lt;record&gt;&lt;rec-number&gt;27&lt;/rec-number&gt;&lt;foreign-keys&gt;&lt;key app="EN" db-id="9pdw9pzz8zr5peet2e4v0sv0pweef0zpvs95" timestamp="1446224975"&gt;27&lt;/key&gt;&lt;/foreign-keys&gt;&lt;ref-type name="Journal Article"&gt;17&lt;/ref-type&gt;&lt;contributors&gt;&lt;authors&gt;&lt;author&gt;Fadiga, L.&lt;/author&gt;&lt;author&gt;Fogassi, L.&lt;/author&gt;&lt;author&gt;Pavesi, G.&lt;/author&gt;&lt;author&gt;Rizzolatti, G.&lt;/author&gt;&lt;/authors&gt;&lt;/contributors&gt;&lt;auth-address&gt;Istituto di Fisiologia Umana, Universita di Parma, Italy.&lt;/auth-address&gt;&lt;titles&gt;&lt;title&gt;Motor facilitation during action observation: a magnetic stimulation study&lt;/title&gt;&lt;secondary-title&gt;J Neurophysiol&lt;/secondary-title&gt;&lt;/titles&gt;&lt;periodical&gt;&lt;full-title&gt;J Neurophysiol&lt;/full-title&gt;&lt;/periodical&gt;&lt;pages&gt;2608-11&lt;/pages&gt;&lt;volume&gt;73&lt;/volume&gt;&lt;number&gt;6&lt;/number&gt;&lt;keywords&gt;&lt;keyword&gt;Arm/physiology&lt;/keyword&gt;&lt;keyword&gt;Electromyography&lt;/keyword&gt;&lt;keyword&gt;Evoked Potentials/*physiology&lt;/keyword&gt;&lt;keyword&gt;Hand/*physiology&lt;/keyword&gt;&lt;keyword&gt;Hand Strength/physiology&lt;/keyword&gt;&lt;keyword&gt;Humans&lt;/keyword&gt;&lt;keyword&gt;*Magnetics&lt;/keyword&gt;&lt;keyword&gt;Motor Cortex/*physiology&lt;/keyword&gt;&lt;keyword&gt;Movement/physiology&lt;/keyword&gt;&lt;keyword&gt;Muscle Contraction/physiology&lt;/keyword&gt;&lt;keyword&gt;Muscles/*physiology&lt;/keyword&gt;&lt;keyword&gt;Psychomotor Performance/*physiology&lt;/keyword&gt;&lt;/keywords&gt;&lt;dates&gt;&lt;year&gt;1995&lt;/year&gt;&lt;pub-dates&gt;&lt;date&gt;Jun&lt;/date&gt;&lt;/pub-dates&gt;&lt;/dates&gt;&lt;isbn&gt;0022-3077 (Print)&amp;#xD;0022-3077 (Linking)&lt;/isbn&gt;&lt;accession-num&gt;7666169&lt;/accession-num&gt;&lt;urls&gt;&lt;related-urls&gt;&lt;url&gt;http://www.ncbi.nlm.nih.gov/pubmed/7666169&lt;/url&gt;&lt;/related-urls&gt;&lt;/urls&gt;&lt;/record&gt;&lt;/Cite&gt;&lt;/EndNote&gt;</w:instrText>
      </w:r>
      <w:r w:rsidR="002664A7">
        <w:rPr>
          <w:rFonts w:ascii="Times New Roman" w:hAnsi="Times New Roman" w:cs="Times New Roman"/>
        </w:rPr>
        <w:fldChar w:fldCharType="separate"/>
      </w:r>
      <w:r w:rsidR="002664A7" w:rsidRPr="002664A7">
        <w:rPr>
          <w:rFonts w:ascii="Times New Roman" w:hAnsi="Times New Roman" w:cs="Times New Roman"/>
          <w:noProof/>
          <w:vertAlign w:val="superscript"/>
        </w:rPr>
        <w:t>1</w:t>
      </w:r>
      <w:r w:rsidR="002664A7">
        <w:rPr>
          <w:rFonts w:ascii="Times New Roman" w:hAnsi="Times New Roman" w:cs="Times New Roman"/>
        </w:rPr>
        <w:fldChar w:fldCharType="end"/>
      </w:r>
      <w:r w:rsidR="00916A67">
        <w:rPr>
          <w:rFonts w:ascii="Times New Roman" w:hAnsi="Times New Roman" w:cs="Times New Roman"/>
        </w:rPr>
        <w:t xml:space="preserve"> and since replicated by many others</w:t>
      </w:r>
      <w:del w:id="4" w:author="Jessica Stanis" w:date="2015-11-03T18:38:00Z">
        <w:r w:rsidR="00916A67" w:rsidDel="008E0300">
          <w:rPr>
            <w:rFonts w:ascii="Times New Roman" w:hAnsi="Times New Roman" w:cs="Times New Roman"/>
          </w:rPr>
          <w:fldChar w:fldCharType="begin"/>
        </w:r>
        <w:r w:rsidR="00916A67" w:rsidDel="008E0300">
          <w:rPr>
            <w:rFonts w:ascii="Times New Roman" w:hAnsi="Times New Roman" w:cs="Times New Roman"/>
          </w:rPr>
          <w:delInstrText xml:space="preserve"> ADDIN EN.CITE &lt;EndNote&gt;&lt;Cite&gt;&lt;Author&gt;Fadiga&lt;/Author&gt;&lt;Year&gt;2005&lt;/Year&gt;&lt;RecNum&gt;28&lt;/RecNum&gt;&lt;DisplayText&gt;&lt;style face="superscript"&gt;2&lt;/style&gt;&lt;/DisplayText&gt;&lt;record&gt;&lt;rec-number&gt;28&lt;/rec-number&gt;&lt;foreign-keys&gt;&lt;key app="EN" db-id="9pdw9pzz8zr5peet2e4v0sv0pweef0zpvs95" timestamp="1446229551"&gt;28&lt;/key&gt;&lt;/foreign-keys&gt;&lt;ref-type name="Journal Article"&gt;17&lt;/ref-type&gt;&lt;contributors&gt;&lt;authors&gt;&lt;author&gt;Fadiga, L.&lt;/author&gt;&lt;author&gt;Craighero, L.&lt;/author&gt;&lt;author&gt;Olivier, E.&lt;/author&gt;&lt;/authors&gt;&lt;/contributors&gt;&lt;auth-address&gt;Section of Human Physiology, Universita di Ferrara, Ferrara, Italy. luciano.fadiga@unife.it&lt;/auth-address&gt;&lt;titles&gt;&lt;title&gt;Human motor cortex excitability during the perception of others&amp;apos; action&lt;/title&gt;&lt;secondary-title&gt;Curr Opin Neurobiol&lt;/secondary-title&gt;&lt;/titles&gt;&lt;periodical&gt;&lt;full-title&gt;Curr Opin Neurobiol&lt;/full-title&gt;&lt;/periodical&gt;&lt;pages&gt;213-8&lt;/pages&gt;&lt;volume&gt;15&lt;/volume&gt;&lt;number&gt;2&lt;/number&gt;&lt;keywords&gt;&lt;keyword&gt;Electromagnetic Fields&lt;/keyword&gt;&lt;keyword&gt;Evoked Potentials, Motor/*physiology&lt;/keyword&gt;&lt;keyword&gt;Humans&lt;/keyword&gt;&lt;keyword&gt;Motor Cortex/*physiology&lt;/keyword&gt;&lt;keyword&gt;Photic Stimulation/*methods&lt;/keyword&gt;&lt;keyword&gt;Speech Perception/physiology&lt;/keyword&gt;&lt;keyword&gt;Visual Perception/*physiology&lt;/keyword&gt;&lt;/keywords&gt;&lt;dates&gt;&lt;year&gt;2005&lt;/year&gt;&lt;pub-dates&gt;&lt;date&gt;Apr&lt;/date&gt;&lt;/pub-dates&gt;&lt;/dates&gt;&lt;isbn&gt;0959-4388 (Print)&amp;#xD;0959-4388 (Linking)&lt;/isbn&gt;&lt;accession-num&gt;15831405&lt;/accession-num&gt;&lt;urls&gt;&lt;related-urls&gt;&lt;url&gt;http://www.ncbi.nlm.nih.gov/pubmed/15831405&lt;/url&gt;&lt;/related-urls&gt;&lt;/urls&gt;&lt;electronic-resource-num&gt;10.1016/j.conb.2005.03.013&lt;/electronic-resource-num&gt;&lt;/record&gt;&lt;/Cite&gt;&lt;/EndNote&gt;</w:delInstrText>
        </w:r>
        <w:r w:rsidR="00916A67" w:rsidDel="008E0300">
          <w:rPr>
            <w:rFonts w:ascii="Times New Roman" w:hAnsi="Times New Roman" w:cs="Times New Roman"/>
          </w:rPr>
          <w:fldChar w:fldCharType="separate"/>
        </w:r>
        <w:r w:rsidR="00916A67" w:rsidRPr="00916A67" w:rsidDel="008E0300">
          <w:rPr>
            <w:rFonts w:ascii="Times New Roman" w:hAnsi="Times New Roman" w:cs="Times New Roman"/>
            <w:noProof/>
            <w:vertAlign w:val="superscript"/>
          </w:rPr>
          <w:delText>2</w:delText>
        </w:r>
        <w:r w:rsidR="00916A67" w:rsidDel="008E0300">
          <w:rPr>
            <w:rFonts w:ascii="Times New Roman" w:hAnsi="Times New Roman" w:cs="Times New Roman"/>
          </w:rPr>
          <w:fldChar w:fldCharType="end"/>
        </w:r>
      </w:del>
      <w:r w:rsidR="002664A7">
        <w:rPr>
          <w:rFonts w:ascii="Times New Roman" w:hAnsi="Times New Roman" w:cs="Times New Roman"/>
        </w:rPr>
        <w:t>,</w:t>
      </w:r>
      <w:ins w:id="5" w:author="Jessica Stanis" w:date="2015-11-03T18:38:00Z">
        <w:r w:rsidR="008E0300">
          <w:rPr>
            <w:rFonts w:ascii="Times New Roman" w:hAnsi="Times New Roman" w:cs="Times New Roman"/>
          </w:rPr>
          <w:fldChar w:fldCharType="begin"/>
        </w:r>
        <w:r w:rsidR="008E0300">
          <w:rPr>
            <w:rFonts w:ascii="Times New Roman" w:hAnsi="Times New Roman" w:cs="Times New Roman"/>
          </w:rPr>
          <w:instrText xml:space="preserve"> ADDIN EN.CITE &lt;EndNote&gt;&lt;Cite&gt;&lt;Author&gt;Fadiga&lt;/Author&gt;&lt;Year&gt;2005&lt;/Year&gt;&lt;RecNum&gt;28&lt;/RecNum&gt;&lt;DisplayText&gt;&lt;style face="superscript"&gt;2&lt;/style&gt;&lt;/DisplayText&gt;&lt;record&gt;&lt;rec-number&gt;28&lt;/rec-number&gt;&lt;foreign-keys&gt;&lt;key app="EN" db-id="9pdw9pzz8zr5peet2e4v0sv0pweef0zpvs95" timestamp="1446229551"&gt;28&lt;/key&gt;&lt;/foreign-keys&gt;&lt;ref-type name="Journal Article"&gt;17&lt;/ref-type&gt;&lt;contributors&gt;&lt;authors&gt;&lt;author&gt;Fadiga, L.&lt;/author&gt;&lt;author&gt;Craighero, L.&lt;/author&gt;&lt;author&gt;Olivier, E.&lt;/author&gt;&lt;/authors&gt;&lt;/contributors&gt;&lt;auth-address&gt;Section of Human Physiology, Universita di Ferrara, Ferrara, Italy. luciano.fadiga@unife.it&lt;/auth-address&gt;&lt;titles&gt;&lt;title&gt;Human motor cortex excitability during the perception of others&amp;apos; action&lt;/title&gt;&lt;secondary-title&gt;Curr Opin Neurobiol&lt;/secondary-title&gt;&lt;/titles&gt;&lt;periodical&gt;&lt;full-title&gt;Curr Opin Neurobiol&lt;/full-title&gt;&lt;/periodical&gt;&lt;pages&gt;213-8&lt;/pages&gt;&lt;volume&gt;15&lt;/volume&gt;&lt;number&gt;2&lt;/number&gt;&lt;keywords&gt;&lt;keyword&gt;Electromagnetic Fields&lt;/keyword&gt;&lt;keyword&gt;Evoked Potentials, Motor/*physiology&lt;/keyword&gt;&lt;keyword&gt;Humans&lt;/keyword&gt;&lt;keyword&gt;Motor Cortex/*physiology&lt;/keyword&gt;&lt;keyword&gt;Photic Stimulation/*methods&lt;/keyword&gt;&lt;keyword&gt;Speech Perception/physiology&lt;/keyword&gt;&lt;keyword&gt;Visual Perception/*physiology&lt;/keyword&gt;&lt;/keywords&gt;&lt;dates&gt;&lt;year&gt;2005&lt;/year&gt;&lt;pub-dates&gt;&lt;date&gt;Apr&lt;/date&gt;&lt;/pub-dates&gt;&lt;/dates&gt;&lt;isbn&gt;0959-4388 (Print)&amp;#xD;0959-4388 (Linking)&lt;/isbn&gt;&lt;accession-num&gt;15831405&lt;/accession-num&gt;&lt;urls&gt;&lt;related-urls&gt;&lt;url&gt;http://www.ncbi.nlm.nih.gov/pubmed/15831405&lt;/url&gt;&lt;/related-urls&gt;&lt;/urls&gt;&lt;electronic-resource-num&gt;10.1016/j.conb.2005.03.013&lt;/electronic-resource-num&gt;&lt;/record&gt;&lt;/Cite&gt;&lt;/EndNote&gt;</w:instrText>
        </w:r>
        <w:r w:rsidR="008E0300">
          <w:rPr>
            <w:rFonts w:ascii="Times New Roman" w:hAnsi="Times New Roman" w:cs="Times New Roman"/>
          </w:rPr>
          <w:fldChar w:fldCharType="separate"/>
        </w:r>
        <w:r w:rsidR="008E0300" w:rsidRPr="00916A67">
          <w:rPr>
            <w:rFonts w:ascii="Times New Roman" w:hAnsi="Times New Roman" w:cs="Times New Roman"/>
            <w:noProof/>
            <w:vertAlign w:val="superscript"/>
          </w:rPr>
          <w:t>2</w:t>
        </w:r>
        <w:r w:rsidR="008E0300">
          <w:rPr>
            <w:rFonts w:ascii="Times New Roman" w:hAnsi="Times New Roman" w:cs="Times New Roman"/>
          </w:rPr>
          <w:fldChar w:fldCharType="end"/>
        </w:r>
      </w:ins>
      <w:r w:rsidR="002664A7">
        <w:rPr>
          <w:rFonts w:ascii="Times New Roman" w:hAnsi="Times New Roman" w:cs="Times New Roman"/>
        </w:rPr>
        <w:t xml:space="preserve"> </w:t>
      </w:r>
      <w:r>
        <w:rPr>
          <w:rFonts w:ascii="Times New Roman" w:hAnsi="Times New Roman" w:cs="Times New Roman"/>
        </w:rPr>
        <w:t xml:space="preserve">we use single-pulse TMS to test the excitability of motor cortex during action observation. </w:t>
      </w:r>
      <w:r w:rsidR="00AC59A0">
        <w:rPr>
          <w:rFonts w:ascii="Times New Roman" w:hAnsi="Times New Roman" w:cs="Times New Roman"/>
        </w:rPr>
        <w:t>It is known that m</w:t>
      </w:r>
      <w:r>
        <w:rPr>
          <w:rFonts w:ascii="Times New Roman" w:hAnsi="Times New Roman" w:cs="Times New Roman"/>
        </w:rPr>
        <w:t xml:space="preserve">otor cortex can be activated </w:t>
      </w:r>
      <w:r w:rsidR="00AC59A0">
        <w:rPr>
          <w:rFonts w:ascii="Times New Roman" w:hAnsi="Times New Roman" w:cs="Times New Roman"/>
        </w:rPr>
        <w:t xml:space="preserve">not only when we move, but when we watch others perform movements. </w:t>
      </w:r>
      <w:r w:rsidR="00570D1D">
        <w:rPr>
          <w:rFonts w:ascii="Times New Roman" w:hAnsi="Times New Roman" w:cs="Times New Roman"/>
        </w:rPr>
        <w:t>A common interpretation of</w:t>
      </w:r>
      <w:r w:rsidR="00977360">
        <w:rPr>
          <w:rFonts w:ascii="Times New Roman" w:hAnsi="Times New Roman" w:cs="Times New Roman"/>
        </w:rPr>
        <w:t xml:space="preserve"> this</w:t>
      </w:r>
      <w:r w:rsidR="00570D1D">
        <w:rPr>
          <w:rFonts w:ascii="Times New Roman" w:hAnsi="Times New Roman" w:cs="Times New Roman"/>
        </w:rPr>
        <w:t xml:space="preserve"> phenomenon is that it</w:t>
      </w:r>
      <w:r w:rsidR="00977360">
        <w:rPr>
          <w:rFonts w:ascii="Times New Roman" w:hAnsi="Times New Roman" w:cs="Times New Roman"/>
        </w:rPr>
        <w:t xml:space="preserve"> reflect</w:t>
      </w:r>
      <w:r w:rsidR="00570D1D">
        <w:rPr>
          <w:rFonts w:ascii="Times New Roman" w:hAnsi="Times New Roman" w:cs="Times New Roman"/>
        </w:rPr>
        <w:t>s</w:t>
      </w:r>
      <w:r w:rsidR="00977360">
        <w:rPr>
          <w:rFonts w:ascii="Times New Roman" w:hAnsi="Times New Roman" w:cs="Times New Roman"/>
        </w:rPr>
        <w:t xml:space="preserve"> a simulation process that </w:t>
      </w:r>
      <w:r w:rsidR="00167C17">
        <w:rPr>
          <w:rFonts w:ascii="Times New Roman" w:hAnsi="Times New Roman" w:cs="Times New Roman"/>
        </w:rPr>
        <w:t>may play a role in the understanding of others’ actions</w:t>
      </w:r>
      <w:r w:rsidR="00977360">
        <w:rPr>
          <w:rFonts w:ascii="Times New Roman" w:hAnsi="Times New Roman" w:cs="Times New Roman"/>
        </w:rPr>
        <w:t xml:space="preserve">. Here we will record MEPs evoked by TMS over the primary motor cortex while subjects observe the movements of others compared with control stimuli. </w:t>
      </w:r>
    </w:p>
    <w:p w14:paraId="2F25CE46" w14:textId="6786EF43" w:rsidR="007851F5" w:rsidDel="009D4D95" w:rsidRDefault="007851F5" w:rsidP="00113944">
      <w:pPr>
        <w:rPr>
          <w:del w:id="6" w:author="Jessica Stanis" w:date="2015-11-03T18:41:00Z"/>
          <w:rFonts w:ascii="Times New Roman" w:hAnsi="Times New Roman" w:cs="Times New Roman"/>
        </w:rPr>
      </w:pPr>
      <w:r>
        <w:rPr>
          <w:rFonts w:ascii="Times New Roman" w:hAnsi="Times New Roman" w:cs="Times New Roman"/>
        </w:rPr>
        <w:tab/>
      </w:r>
    </w:p>
    <w:p w14:paraId="700FB679" w14:textId="77777777" w:rsidR="006E3F5C" w:rsidRPr="006E3F5C" w:rsidRDefault="006E3F5C" w:rsidP="00113944">
      <w:pPr>
        <w:rPr>
          <w:rFonts w:ascii="Times New Roman" w:hAnsi="Times New Roman" w:cs="Times New Roman"/>
        </w:rPr>
      </w:pPr>
    </w:p>
    <w:p w14:paraId="0AB1B259" w14:textId="0BAEDB66" w:rsidR="00113944" w:rsidRPr="00290F1F" w:rsidRDefault="004C7D04" w:rsidP="00113944">
      <w:pPr>
        <w:rPr>
          <w:rFonts w:ascii="Times New Roman" w:hAnsi="Times New Roman" w:cs="Times New Roman"/>
          <w:b/>
          <w:sz w:val="28"/>
        </w:rPr>
      </w:pPr>
      <w:r w:rsidRPr="00290F1F">
        <w:rPr>
          <w:rFonts w:ascii="Times New Roman" w:hAnsi="Times New Roman" w:cs="Times New Roman"/>
          <w:b/>
          <w:sz w:val="28"/>
        </w:rPr>
        <w:t>Procedure</w:t>
      </w:r>
    </w:p>
    <w:p w14:paraId="47A6D7AF" w14:textId="77777777" w:rsidR="004F6A43" w:rsidRPr="00C7625C" w:rsidDel="009D4D95" w:rsidRDefault="004F6A43" w:rsidP="00113944">
      <w:pPr>
        <w:rPr>
          <w:del w:id="7" w:author="Jessica Stanis" w:date="2015-11-03T18:41:00Z"/>
          <w:rFonts w:ascii="Times New Roman" w:hAnsi="Times New Roman" w:cs="Times New Roman"/>
          <w:b/>
        </w:rPr>
      </w:pPr>
    </w:p>
    <w:p w14:paraId="4744CFEC" w14:textId="77777777" w:rsidR="002664A7" w:rsidRPr="002664A7" w:rsidRDefault="002664A7" w:rsidP="002664A7">
      <w:pPr>
        <w:pStyle w:val="ListParagraph"/>
        <w:spacing w:after="0" w:line="240" w:lineRule="auto"/>
        <w:ind w:left="360"/>
        <w:rPr>
          <w:rFonts w:ascii="Times New Roman" w:hAnsi="Times New Roman" w:cs="Times New Roman"/>
          <w:sz w:val="24"/>
          <w:szCs w:val="24"/>
        </w:rPr>
      </w:pPr>
    </w:p>
    <w:p w14:paraId="35E97271" w14:textId="77777777" w:rsidR="002664A7" w:rsidRPr="002664A7" w:rsidRDefault="002664A7" w:rsidP="002664A7">
      <w:pPr>
        <w:pStyle w:val="ListParagraph"/>
        <w:numPr>
          <w:ilvl w:val="0"/>
          <w:numId w:val="5"/>
        </w:numPr>
        <w:spacing w:after="0" w:line="240" w:lineRule="auto"/>
        <w:rPr>
          <w:rFonts w:ascii="Times New Roman" w:hAnsi="Times New Roman" w:cs="Times New Roman"/>
          <w:sz w:val="24"/>
          <w:szCs w:val="24"/>
        </w:rPr>
      </w:pPr>
      <w:r w:rsidRPr="002664A7">
        <w:rPr>
          <w:rFonts w:ascii="Times New Roman" w:hAnsi="Times New Roman" w:cs="Times New Roman"/>
          <w:sz w:val="24"/>
          <w:szCs w:val="24"/>
        </w:rPr>
        <w:t xml:space="preserve">Recruit 20 participants. </w:t>
      </w:r>
    </w:p>
    <w:p w14:paraId="57D82D7E" w14:textId="77777777" w:rsidR="002664A7" w:rsidRPr="002664A7" w:rsidRDefault="002664A7" w:rsidP="002664A7">
      <w:pPr>
        <w:pStyle w:val="ListParagraph"/>
        <w:spacing w:after="0" w:line="240" w:lineRule="auto"/>
        <w:ind w:left="792"/>
        <w:rPr>
          <w:rFonts w:ascii="Times New Roman" w:hAnsi="Times New Roman" w:cs="Times New Roman"/>
          <w:sz w:val="24"/>
          <w:szCs w:val="24"/>
        </w:rPr>
      </w:pPr>
    </w:p>
    <w:p w14:paraId="1B562FD0" w14:textId="77777777" w:rsidR="002664A7" w:rsidRPr="002664A7" w:rsidRDefault="002664A7" w:rsidP="002664A7">
      <w:pPr>
        <w:pStyle w:val="ListParagraph"/>
        <w:numPr>
          <w:ilvl w:val="2"/>
          <w:numId w:val="5"/>
        </w:numPr>
        <w:spacing w:after="0" w:line="240" w:lineRule="auto"/>
        <w:rPr>
          <w:rFonts w:ascii="Times New Roman" w:hAnsi="Times New Roman" w:cs="Times New Roman"/>
          <w:sz w:val="24"/>
          <w:szCs w:val="24"/>
        </w:rPr>
      </w:pPr>
      <w:r w:rsidRPr="002664A7">
        <w:rPr>
          <w:rFonts w:ascii="Times New Roman" w:hAnsi="Times New Roman" w:cs="Times New Roman"/>
          <w:sz w:val="24"/>
          <w:szCs w:val="24"/>
        </w:rPr>
        <w:t>Participants should be right-handed and have no history of neurological or psychological disorders.</w:t>
      </w:r>
    </w:p>
    <w:p w14:paraId="54750DC3" w14:textId="77777777" w:rsidR="002664A7" w:rsidRPr="002664A7" w:rsidRDefault="002664A7" w:rsidP="002664A7">
      <w:pPr>
        <w:rPr>
          <w:rFonts w:ascii="Times New Roman" w:hAnsi="Times New Roman" w:cs="Times New Roman"/>
        </w:rPr>
      </w:pPr>
    </w:p>
    <w:p w14:paraId="299DCB75" w14:textId="6AF8F5D9" w:rsidR="002664A7" w:rsidRPr="002664A7" w:rsidRDefault="002664A7" w:rsidP="002664A7">
      <w:pPr>
        <w:pStyle w:val="ListParagraph"/>
        <w:numPr>
          <w:ilvl w:val="2"/>
          <w:numId w:val="5"/>
        </w:numPr>
        <w:spacing w:after="0" w:line="240" w:lineRule="auto"/>
        <w:rPr>
          <w:rFonts w:ascii="Times New Roman" w:hAnsi="Times New Roman"/>
          <w:sz w:val="24"/>
          <w:szCs w:val="24"/>
        </w:rPr>
      </w:pPr>
      <w:r w:rsidRPr="002664A7">
        <w:rPr>
          <w:rFonts w:ascii="Times New Roman" w:hAnsi="Times New Roman"/>
          <w:sz w:val="24"/>
          <w:szCs w:val="24"/>
        </w:rPr>
        <w:t xml:space="preserve"> Participants should have normal or corrected-to-normal vision to ensure that they will be able to see the visual </w:t>
      </w:r>
      <w:r>
        <w:rPr>
          <w:rFonts w:ascii="Times New Roman" w:hAnsi="Times New Roman"/>
          <w:sz w:val="24"/>
          <w:szCs w:val="24"/>
        </w:rPr>
        <w:t>stimuli</w:t>
      </w:r>
      <w:r w:rsidRPr="002664A7">
        <w:rPr>
          <w:rFonts w:ascii="Times New Roman" w:hAnsi="Times New Roman"/>
          <w:sz w:val="24"/>
          <w:szCs w:val="24"/>
        </w:rPr>
        <w:t xml:space="preserve"> properly.</w:t>
      </w:r>
    </w:p>
    <w:p w14:paraId="0B168460" w14:textId="77777777" w:rsidR="002664A7" w:rsidRPr="002664A7" w:rsidRDefault="002664A7" w:rsidP="002664A7">
      <w:pPr>
        <w:rPr>
          <w:rFonts w:ascii="Times New Roman" w:hAnsi="Times New Roman" w:cs="Times New Roman"/>
        </w:rPr>
      </w:pPr>
    </w:p>
    <w:p w14:paraId="79E10BC5" w14:textId="12A9CDC1" w:rsidR="002664A7" w:rsidRPr="002664A7" w:rsidRDefault="002664A7" w:rsidP="002664A7">
      <w:pPr>
        <w:pStyle w:val="ListParagraph"/>
        <w:numPr>
          <w:ilvl w:val="0"/>
          <w:numId w:val="5"/>
        </w:numPr>
        <w:spacing w:after="0" w:line="240" w:lineRule="auto"/>
        <w:rPr>
          <w:rFonts w:ascii="Times New Roman" w:hAnsi="Times New Roman"/>
          <w:sz w:val="24"/>
          <w:szCs w:val="24"/>
        </w:rPr>
      </w:pPr>
      <w:r w:rsidRPr="002664A7">
        <w:rPr>
          <w:rFonts w:ascii="Times New Roman" w:hAnsi="Times New Roman"/>
          <w:sz w:val="24"/>
          <w:szCs w:val="24"/>
        </w:rPr>
        <w:t>Pre-</w:t>
      </w:r>
      <w:r>
        <w:rPr>
          <w:rFonts w:ascii="Times New Roman" w:hAnsi="Times New Roman"/>
          <w:sz w:val="24"/>
          <w:szCs w:val="24"/>
        </w:rPr>
        <w:t>experiment</w:t>
      </w:r>
      <w:r w:rsidRPr="002664A7">
        <w:rPr>
          <w:rFonts w:ascii="Times New Roman" w:hAnsi="Times New Roman"/>
          <w:sz w:val="24"/>
          <w:szCs w:val="24"/>
        </w:rPr>
        <w:t xml:space="preserve"> Procedures</w:t>
      </w:r>
    </w:p>
    <w:p w14:paraId="498D8DE9" w14:textId="77777777" w:rsidR="002664A7" w:rsidRPr="002664A7" w:rsidRDefault="002664A7" w:rsidP="002664A7">
      <w:pPr>
        <w:pStyle w:val="ListParagraph"/>
        <w:spacing w:after="0" w:line="240" w:lineRule="auto"/>
        <w:ind w:left="360"/>
        <w:rPr>
          <w:rFonts w:ascii="Times New Roman" w:hAnsi="Times New Roman"/>
          <w:sz w:val="24"/>
          <w:szCs w:val="24"/>
        </w:rPr>
      </w:pPr>
    </w:p>
    <w:p w14:paraId="163ACB13" w14:textId="403F4A41" w:rsidR="008E0300" w:rsidRDefault="002664A7" w:rsidP="008E0300">
      <w:pPr>
        <w:pStyle w:val="ListParagraph"/>
        <w:numPr>
          <w:ilvl w:val="1"/>
          <w:numId w:val="5"/>
        </w:numPr>
        <w:spacing w:after="0" w:line="240" w:lineRule="auto"/>
        <w:rPr>
          <w:ins w:id="8" w:author="Jessica Stanis" w:date="2015-11-03T18:38:00Z"/>
          <w:rFonts w:ascii="Times New Roman" w:hAnsi="Times New Roman"/>
          <w:sz w:val="24"/>
          <w:szCs w:val="24"/>
        </w:rPr>
      </w:pPr>
      <w:r>
        <w:rPr>
          <w:rFonts w:ascii="Times New Roman" w:hAnsi="Times New Roman"/>
          <w:sz w:val="24"/>
          <w:szCs w:val="24"/>
        </w:rPr>
        <w:lastRenderedPageBreak/>
        <w:t>Obtain written consent from the participant and explain what is involved in the experiment.</w:t>
      </w:r>
    </w:p>
    <w:p w14:paraId="57106F69" w14:textId="77777777" w:rsidR="008E0300" w:rsidRPr="008E0300" w:rsidRDefault="008E0300">
      <w:pPr>
        <w:rPr>
          <w:rFonts w:ascii="Times New Roman" w:hAnsi="Times New Roman"/>
          <w:rPrChange w:id="9" w:author="Jessica Stanis" w:date="2015-11-03T18:38:00Z">
            <w:rPr/>
          </w:rPrChange>
        </w:rPr>
        <w:pPrChange w:id="10" w:author="Jessica Stanis" w:date="2015-11-03T18:38:00Z">
          <w:pPr>
            <w:pStyle w:val="ListParagraph"/>
            <w:numPr>
              <w:ilvl w:val="1"/>
              <w:numId w:val="5"/>
            </w:numPr>
            <w:spacing w:after="0" w:line="240" w:lineRule="auto"/>
            <w:ind w:left="792" w:hanging="432"/>
          </w:pPr>
        </w:pPrChange>
      </w:pPr>
    </w:p>
    <w:p w14:paraId="3AA17ECA" w14:textId="5010468A" w:rsidR="002664A7" w:rsidRPr="002664A7" w:rsidRDefault="002664A7" w:rsidP="002664A7">
      <w:pPr>
        <w:pStyle w:val="ListParagraph"/>
        <w:numPr>
          <w:ilvl w:val="1"/>
          <w:numId w:val="5"/>
        </w:numPr>
        <w:spacing w:after="0" w:line="240" w:lineRule="auto"/>
        <w:rPr>
          <w:rFonts w:ascii="Times New Roman" w:hAnsi="Times New Roman"/>
          <w:sz w:val="24"/>
          <w:szCs w:val="24"/>
        </w:rPr>
      </w:pPr>
      <w:r>
        <w:rPr>
          <w:rFonts w:ascii="Times New Roman" w:hAnsi="Times New Roman"/>
          <w:sz w:val="24"/>
          <w:szCs w:val="24"/>
        </w:rPr>
        <w:t>Explain that the participant will watch a series of short videos while TMS pulses are delivered to their brain. The subject may experience a light tap on the head from the TMS coil, but there should be no great discomfort associated with participation.</w:t>
      </w:r>
    </w:p>
    <w:p w14:paraId="3D27F0B3" w14:textId="77777777" w:rsidR="002664A7" w:rsidRPr="002664A7" w:rsidRDefault="002664A7" w:rsidP="002664A7">
      <w:pPr>
        <w:rPr>
          <w:rFonts w:ascii="Times New Roman" w:hAnsi="Times New Roman" w:cs="Times New Roman"/>
        </w:rPr>
      </w:pPr>
    </w:p>
    <w:p w14:paraId="6B58E09D" w14:textId="18D11019" w:rsidR="00F60B51" w:rsidRPr="002664A7" w:rsidRDefault="00624052" w:rsidP="00BE449E">
      <w:pPr>
        <w:pStyle w:val="ListParagraph"/>
        <w:numPr>
          <w:ilvl w:val="0"/>
          <w:numId w:val="5"/>
        </w:numPr>
        <w:rPr>
          <w:rFonts w:ascii="Times New Roman" w:hAnsi="Times New Roman" w:cs="Times New Roman"/>
          <w:sz w:val="24"/>
          <w:szCs w:val="24"/>
        </w:rPr>
      </w:pPr>
      <w:r w:rsidRPr="002664A7">
        <w:rPr>
          <w:rFonts w:ascii="Times New Roman" w:hAnsi="Times New Roman" w:cs="Times New Roman"/>
          <w:sz w:val="24"/>
          <w:szCs w:val="24"/>
        </w:rPr>
        <w:t>Prepare the subject for TMS</w:t>
      </w:r>
      <w:ins w:id="11" w:author="Jessica Stanis" w:date="2015-11-03T18:42:00Z">
        <w:r w:rsidR="009D4D95">
          <w:rPr>
            <w:rFonts w:ascii="Times New Roman" w:hAnsi="Times New Roman" w:cs="Times New Roman"/>
            <w:sz w:val="24"/>
            <w:szCs w:val="24"/>
          </w:rPr>
          <w:t>.</w:t>
        </w:r>
      </w:ins>
    </w:p>
    <w:p w14:paraId="3E95D96C" w14:textId="77777777" w:rsidR="002664A7" w:rsidRPr="002664A7" w:rsidRDefault="002664A7" w:rsidP="002664A7">
      <w:pPr>
        <w:pStyle w:val="ListParagraph"/>
        <w:ind w:left="360"/>
        <w:rPr>
          <w:rFonts w:ascii="Times New Roman" w:hAnsi="Times New Roman" w:cs="Times New Roman"/>
          <w:sz w:val="24"/>
          <w:szCs w:val="24"/>
        </w:rPr>
      </w:pPr>
    </w:p>
    <w:p w14:paraId="364F8441" w14:textId="51A6CE6E" w:rsidR="00317BE1" w:rsidRPr="002664A7" w:rsidRDefault="00317BE1" w:rsidP="00317BE1">
      <w:pPr>
        <w:pStyle w:val="ListParagraph"/>
        <w:numPr>
          <w:ilvl w:val="1"/>
          <w:numId w:val="5"/>
        </w:numPr>
        <w:rPr>
          <w:rFonts w:ascii="Times New Roman" w:hAnsi="Times New Roman" w:cs="Times New Roman"/>
          <w:sz w:val="24"/>
          <w:szCs w:val="24"/>
        </w:rPr>
      </w:pPr>
      <w:r w:rsidRPr="002664A7">
        <w:rPr>
          <w:rFonts w:ascii="Times New Roman" w:hAnsi="Times New Roman" w:cs="Times New Roman"/>
          <w:sz w:val="24"/>
          <w:szCs w:val="24"/>
        </w:rPr>
        <w:t xml:space="preserve">Seat the subject in a comfortable chair in front of a computer screen. </w:t>
      </w:r>
      <w:r w:rsidR="00F90877">
        <w:rPr>
          <w:rFonts w:ascii="Times New Roman" w:hAnsi="Times New Roman" w:cs="Times New Roman"/>
          <w:sz w:val="24"/>
          <w:szCs w:val="24"/>
        </w:rPr>
        <w:t>Their elbo</w:t>
      </w:r>
      <w:r w:rsidR="00035ADC">
        <w:rPr>
          <w:rFonts w:ascii="Times New Roman" w:hAnsi="Times New Roman" w:cs="Times New Roman"/>
          <w:sz w:val="24"/>
          <w:szCs w:val="24"/>
        </w:rPr>
        <w:t>w</w:t>
      </w:r>
      <w:r w:rsidR="00F90877">
        <w:rPr>
          <w:rFonts w:ascii="Times New Roman" w:hAnsi="Times New Roman" w:cs="Times New Roman"/>
          <w:sz w:val="24"/>
          <w:szCs w:val="24"/>
        </w:rPr>
        <w:t xml:space="preserve"> should be bent at a 90º angle, and the hand should lie comfortably prone.</w:t>
      </w:r>
    </w:p>
    <w:p w14:paraId="15C2D649" w14:textId="77777777" w:rsidR="002664A7" w:rsidRPr="002664A7" w:rsidRDefault="002664A7" w:rsidP="002664A7">
      <w:pPr>
        <w:pStyle w:val="ListParagraph"/>
        <w:ind w:left="792"/>
        <w:rPr>
          <w:rFonts w:ascii="Times New Roman" w:hAnsi="Times New Roman" w:cs="Times New Roman"/>
          <w:sz w:val="24"/>
          <w:szCs w:val="24"/>
        </w:rPr>
      </w:pPr>
    </w:p>
    <w:p w14:paraId="0C5AEC2B" w14:textId="5AAC8F61" w:rsidR="002664A7" w:rsidRPr="002664A7" w:rsidRDefault="00317BE1" w:rsidP="002664A7">
      <w:pPr>
        <w:pStyle w:val="ListParagraph"/>
        <w:numPr>
          <w:ilvl w:val="1"/>
          <w:numId w:val="5"/>
        </w:numPr>
        <w:rPr>
          <w:rFonts w:ascii="Times New Roman" w:hAnsi="Times New Roman" w:cs="Times New Roman"/>
          <w:sz w:val="24"/>
          <w:szCs w:val="24"/>
        </w:rPr>
      </w:pPr>
      <w:r w:rsidRPr="002664A7">
        <w:rPr>
          <w:rFonts w:ascii="Times New Roman" w:hAnsi="Times New Roman" w:cs="Times New Roman"/>
          <w:sz w:val="24"/>
          <w:szCs w:val="24"/>
        </w:rPr>
        <w:t xml:space="preserve">Use a chinrest to fix the movement of the head, ensuring that the subject’s eyes are about 50 cm from the computer screen. </w:t>
      </w:r>
    </w:p>
    <w:p w14:paraId="6EA35E06" w14:textId="77777777" w:rsidR="002664A7" w:rsidRPr="002664A7" w:rsidRDefault="002664A7" w:rsidP="002664A7">
      <w:pPr>
        <w:pStyle w:val="ListParagraph"/>
        <w:ind w:left="792"/>
        <w:rPr>
          <w:rFonts w:ascii="Times New Roman" w:hAnsi="Times New Roman" w:cs="Times New Roman"/>
          <w:sz w:val="24"/>
          <w:szCs w:val="24"/>
        </w:rPr>
      </w:pPr>
    </w:p>
    <w:p w14:paraId="1BF30ADC" w14:textId="16CF06A0" w:rsidR="00624052" w:rsidRPr="002664A7" w:rsidRDefault="00624052" w:rsidP="00624052">
      <w:pPr>
        <w:pStyle w:val="ListParagraph"/>
        <w:numPr>
          <w:ilvl w:val="1"/>
          <w:numId w:val="5"/>
        </w:numPr>
        <w:rPr>
          <w:rFonts w:ascii="Times New Roman" w:hAnsi="Times New Roman" w:cs="Times New Roman"/>
          <w:sz w:val="24"/>
          <w:szCs w:val="24"/>
        </w:rPr>
      </w:pPr>
      <w:r w:rsidRPr="002664A7">
        <w:rPr>
          <w:rFonts w:ascii="Times New Roman" w:hAnsi="Times New Roman" w:cs="Times New Roman"/>
          <w:sz w:val="24"/>
          <w:szCs w:val="24"/>
        </w:rPr>
        <w:t>Prepare the skin</w:t>
      </w:r>
      <w:r w:rsidR="00F90877">
        <w:rPr>
          <w:rFonts w:ascii="Times New Roman" w:hAnsi="Times New Roman" w:cs="Times New Roman"/>
          <w:sz w:val="24"/>
          <w:szCs w:val="24"/>
        </w:rPr>
        <w:t xml:space="preserve"> of the hand</w:t>
      </w:r>
      <w:r w:rsidRPr="002664A7">
        <w:rPr>
          <w:rFonts w:ascii="Times New Roman" w:hAnsi="Times New Roman" w:cs="Times New Roman"/>
          <w:sz w:val="24"/>
          <w:szCs w:val="24"/>
        </w:rPr>
        <w:t xml:space="preserve"> for EMG electrode placement by cleaning with alcohol.</w:t>
      </w:r>
    </w:p>
    <w:p w14:paraId="6D3C5E4E" w14:textId="77777777" w:rsidR="002664A7" w:rsidRPr="002664A7" w:rsidRDefault="002664A7" w:rsidP="002664A7">
      <w:pPr>
        <w:pStyle w:val="ListParagraph"/>
        <w:ind w:left="792"/>
        <w:rPr>
          <w:rFonts w:ascii="Times New Roman" w:hAnsi="Times New Roman" w:cs="Times New Roman"/>
          <w:sz w:val="24"/>
          <w:szCs w:val="24"/>
        </w:rPr>
      </w:pPr>
    </w:p>
    <w:p w14:paraId="481AD288" w14:textId="436ADC71" w:rsidR="00D41168" w:rsidRDefault="00624052">
      <w:pPr>
        <w:pStyle w:val="ListParagraph"/>
        <w:numPr>
          <w:ilvl w:val="1"/>
          <w:numId w:val="5"/>
        </w:numPr>
        <w:spacing w:after="0" w:line="240" w:lineRule="auto"/>
        <w:rPr>
          <w:ins w:id="12" w:author="BCI User" w:date="2015-11-11T11:46:00Z"/>
          <w:rFonts w:ascii="Times New Roman" w:hAnsi="Times New Roman" w:cs="Times New Roman"/>
          <w:sz w:val="24"/>
          <w:szCs w:val="24"/>
        </w:rPr>
        <w:pPrChange w:id="13" w:author="Jessica Stanis" w:date="2015-11-03T18:43:00Z">
          <w:pPr>
            <w:pStyle w:val="ListParagraph"/>
            <w:numPr>
              <w:ilvl w:val="1"/>
              <w:numId w:val="5"/>
            </w:numPr>
            <w:ind w:left="792" w:hanging="432"/>
          </w:pPr>
        </w:pPrChange>
      </w:pPr>
      <w:r w:rsidRPr="002664A7">
        <w:rPr>
          <w:rFonts w:ascii="Times New Roman" w:hAnsi="Times New Roman" w:cs="Times New Roman"/>
          <w:sz w:val="24"/>
          <w:szCs w:val="24"/>
        </w:rPr>
        <w:t xml:space="preserve">Place </w:t>
      </w:r>
      <w:ins w:id="14" w:author="BCI User" w:date="2015-11-11T11:47:00Z">
        <w:r w:rsidR="00D41168">
          <w:rPr>
            <w:rFonts w:ascii="Times New Roman" w:hAnsi="Times New Roman" w:cs="Times New Roman"/>
            <w:sz w:val="24"/>
            <w:szCs w:val="24"/>
          </w:rPr>
          <w:t xml:space="preserve">two </w:t>
        </w:r>
      </w:ins>
      <w:commentRangeStart w:id="15"/>
      <w:r w:rsidRPr="002664A7">
        <w:rPr>
          <w:rFonts w:ascii="Times New Roman" w:hAnsi="Times New Roman" w:cs="Times New Roman"/>
          <w:sz w:val="24"/>
          <w:szCs w:val="24"/>
        </w:rPr>
        <w:t xml:space="preserve">EMG electrodes </w:t>
      </w:r>
      <w:commentRangeEnd w:id="15"/>
      <w:r w:rsidR="00AC2463">
        <w:rPr>
          <w:rStyle w:val="CommentReference"/>
          <w:rFonts w:eastAsiaTheme="minorEastAsia"/>
        </w:rPr>
        <w:commentReference w:id="15"/>
      </w:r>
      <w:r w:rsidRPr="002664A7">
        <w:rPr>
          <w:rFonts w:ascii="Times New Roman" w:hAnsi="Times New Roman" w:cs="Times New Roman"/>
          <w:sz w:val="24"/>
          <w:szCs w:val="24"/>
        </w:rPr>
        <w:t xml:space="preserve">on </w:t>
      </w:r>
      <w:r w:rsidR="00317BE1" w:rsidRPr="002664A7">
        <w:rPr>
          <w:rFonts w:ascii="Times New Roman" w:hAnsi="Times New Roman" w:cs="Times New Roman"/>
          <w:sz w:val="24"/>
          <w:szCs w:val="24"/>
        </w:rPr>
        <w:t xml:space="preserve">the first-dorsal interosseous (FDI) </w:t>
      </w:r>
      <w:r w:rsidRPr="002664A7">
        <w:rPr>
          <w:rFonts w:ascii="Times New Roman" w:hAnsi="Times New Roman" w:cs="Times New Roman"/>
          <w:sz w:val="24"/>
          <w:szCs w:val="24"/>
        </w:rPr>
        <w:t>muscle of the right hand</w:t>
      </w:r>
      <w:r w:rsidR="000C7BAB" w:rsidRPr="002664A7">
        <w:rPr>
          <w:rFonts w:ascii="Times New Roman" w:hAnsi="Times New Roman" w:cs="Times New Roman"/>
          <w:sz w:val="24"/>
          <w:szCs w:val="24"/>
        </w:rPr>
        <w:t>.</w:t>
      </w:r>
      <w:ins w:id="16" w:author="BCI User" w:date="2015-11-11T11:45:00Z">
        <w:r w:rsidR="00D41168">
          <w:rPr>
            <w:rFonts w:ascii="Times New Roman" w:hAnsi="Times New Roman" w:cs="Times New Roman"/>
            <w:sz w:val="24"/>
            <w:szCs w:val="24"/>
          </w:rPr>
          <w:t xml:space="preserve"> </w:t>
        </w:r>
      </w:ins>
    </w:p>
    <w:p w14:paraId="7FF4B1AC" w14:textId="77777777" w:rsidR="00D41168" w:rsidRPr="00D41168" w:rsidRDefault="00D41168">
      <w:pPr>
        <w:rPr>
          <w:ins w:id="17" w:author="BCI User" w:date="2015-11-11T11:46:00Z"/>
          <w:rFonts w:ascii="Times New Roman" w:hAnsi="Times New Roman" w:cs="Times New Roman"/>
          <w:rPrChange w:id="18" w:author="BCI User" w:date="2015-11-11T11:46:00Z">
            <w:rPr>
              <w:ins w:id="19" w:author="BCI User" w:date="2015-11-11T11:46:00Z"/>
            </w:rPr>
          </w:rPrChange>
        </w:rPr>
        <w:pPrChange w:id="20" w:author="BCI User" w:date="2015-11-11T11:46:00Z">
          <w:pPr>
            <w:pStyle w:val="ListParagraph"/>
            <w:numPr>
              <w:ilvl w:val="1"/>
              <w:numId w:val="5"/>
            </w:numPr>
            <w:spacing w:after="0" w:line="240" w:lineRule="auto"/>
            <w:ind w:left="792" w:hanging="432"/>
          </w:pPr>
        </w:pPrChange>
      </w:pPr>
    </w:p>
    <w:p w14:paraId="10D7EDFE" w14:textId="37BAD167" w:rsidR="002664A7" w:rsidRDefault="00D41168">
      <w:pPr>
        <w:pStyle w:val="ListParagraph"/>
        <w:numPr>
          <w:ilvl w:val="2"/>
          <w:numId w:val="5"/>
        </w:numPr>
        <w:spacing w:after="0" w:line="240" w:lineRule="auto"/>
        <w:rPr>
          <w:ins w:id="21" w:author="BCI User" w:date="2015-11-11T11:47:00Z"/>
          <w:rFonts w:ascii="Times New Roman" w:hAnsi="Times New Roman" w:cs="Times New Roman"/>
          <w:sz w:val="24"/>
          <w:szCs w:val="24"/>
        </w:rPr>
        <w:pPrChange w:id="22" w:author="BCI User" w:date="2015-11-11T11:46:00Z">
          <w:pPr>
            <w:pStyle w:val="ListParagraph"/>
            <w:numPr>
              <w:ilvl w:val="1"/>
              <w:numId w:val="5"/>
            </w:numPr>
            <w:ind w:left="792" w:hanging="432"/>
          </w:pPr>
        </w:pPrChange>
      </w:pPr>
      <w:ins w:id="23" w:author="BCI User" w:date="2015-11-11T11:45:00Z">
        <w:r>
          <w:rPr>
            <w:rFonts w:ascii="Times New Roman" w:hAnsi="Times New Roman" w:cs="Times New Roman"/>
            <w:sz w:val="24"/>
            <w:szCs w:val="24"/>
          </w:rPr>
          <w:t xml:space="preserve">Locate the peak location of muscular tension by asking the participant to flex their FDI muscle and place </w:t>
        </w:r>
      </w:ins>
      <w:ins w:id="24" w:author="BCI User" w:date="2015-11-11T11:47:00Z">
        <w:r>
          <w:rPr>
            <w:rFonts w:ascii="Times New Roman" w:hAnsi="Times New Roman" w:cs="Times New Roman"/>
            <w:sz w:val="24"/>
            <w:szCs w:val="24"/>
          </w:rPr>
          <w:t>the first</w:t>
        </w:r>
      </w:ins>
      <w:ins w:id="25" w:author="BCI User" w:date="2015-11-11T11:45:00Z">
        <w:r>
          <w:rPr>
            <w:rFonts w:ascii="Times New Roman" w:hAnsi="Times New Roman" w:cs="Times New Roman"/>
            <w:sz w:val="24"/>
            <w:szCs w:val="24"/>
          </w:rPr>
          <w:t xml:space="preserve"> electrode </w:t>
        </w:r>
      </w:ins>
      <w:ins w:id="26" w:author="BCI User" w:date="2015-11-11T11:46:00Z">
        <w:r>
          <w:rPr>
            <w:rFonts w:ascii="Times New Roman" w:hAnsi="Times New Roman" w:cs="Times New Roman"/>
            <w:sz w:val="24"/>
            <w:szCs w:val="24"/>
          </w:rPr>
          <w:t>on that location.</w:t>
        </w:r>
      </w:ins>
    </w:p>
    <w:p w14:paraId="1500312A" w14:textId="77777777" w:rsidR="00D41168" w:rsidRDefault="00D41168">
      <w:pPr>
        <w:pStyle w:val="ListParagraph"/>
        <w:spacing w:after="0" w:line="240" w:lineRule="auto"/>
        <w:ind w:left="1224"/>
        <w:rPr>
          <w:ins w:id="27" w:author="BCI User" w:date="2015-11-11T11:46:00Z"/>
          <w:rFonts w:ascii="Times New Roman" w:hAnsi="Times New Roman" w:cs="Times New Roman"/>
          <w:sz w:val="24"/>
          <w:szCs w:val="24"/>
        </w:rPr>
        <w:pPrChange w:id="28" w:author="BCI User" w:date="2015-11-11T11:47:00Z">
          <w:pPr>
            <w:pStyle w:val="ListParagraph"/>
            <w:numPr>
              <w:ilvl w:val="1"/>
              <w:numId w:val="5"/>
            </w:numPr>
            <w:ind w:left="792" w:hanging="432"/>
          </w:pPr>
        </w:pPrChange>
      </w:pPr>
    </w:p>
    <w:p w14:paraId="6629EE64" w14:textId="025BAE7F" w:rsidR="00D41168" w:rsidRPr="002664A7" w:rsidRDefault="00D41168">
      <w:pPr>
        <w:pStyle w:val="ListParagraph"/>
        <w:numPr>
          <w:ilvl w:val="2"/>
          <w:numId w:val="5"/>
        </w:numPr>
        <w:spacing w:after="0" w:line="240" w:lineRule="auto"/>
        <w:rPr>
          <w:rFonts w:ascii="Times New Roman" w:hAnsi="Times New Roman" w:cs="Times New Roman"/>
          <w:sz w:val="24"/>
          <w:szCs w:val="24"/>
        </w:rPr>
        <w:pPrChange w:id="29" w:author="BCI User" w:date="2015-11-11T11:46:00Z">
          <w:pPr>
            <w:pStyle w:val="ListParagraph"/>
            <w:numPr>
              <w:ilvl w:val="1"/>
              <w:numId w:val="5"/>
            </w:numPr>
            <w:ind w:left="792" w:hanging="432"/>
          </w:pPr>
        </w:pPrChange>
      </w:pPr>
      <w:ins w:id="30" w:author="BCI User" w:date="2015-11-11T11:46:00Z">
        <w:r>
          <w:rPr>
            <w:rFonts w:ascii="Times New Roman" w:hAnsi="Times New Roman" w:cs="Times New Roman"/>
            <w:sz w:val="24"/>
            <w:szCs w:val="24"/>
          </w:rPr>
          <w:t xml:space="preserve">Place a second reference electrode on the </w:t>
        </w:r>
      </w:ins>
      <w:ins w:id="31" w:author="BCI User" w:date="2015-11-11T11:47:00Z">
        <w:r>
          <w:rPr>
            <w:rFonts w:ascii="Times New Roman" w:hAnsi="Times New Roman" w:cs="Times New Roman"/>
            <w:sz w:val="24"/>
            <w:szCs w:val="24"/>
          </w:rPr>
          <w:t xml:space="preserve">nearby bone of the hand. </w:t>
        </w:r>
      </w:ins>
    </w:p>
    <w:p w14:paraId="3FFABAAA" w14:textId="77777777" w:rsidR="002664A7" w:rsidRPr="002664A7" w:rsidRDefault="002664A7">
      <w:pPr>
        <w:pStyle w:val="ListParagraph"/>
        <w:spacing w:after="0" w:line="240" w:lineRule="auto"/>
        <w:ind w:left="792"/>
        <w:rPr>
          <w:rFonts w:ascii="Times New Roman" w:hAnsi="Times New Roman" w:cs="Times New Roman"/>
          <w:sz w:val="24"/>
          <w:szCs w:val="24"/>
        </w:rPr>
        <w:pPrChange w:id="32" w:author="Jessica Stanis" w:date="2015-11-03T18:43:00Z">
          <w:pPr>
            <w:pStyle w:val="ListParagraph"/>
            <w:ind w:left="792"/>
          </w:pPr>
        </w:pPrChange>
      </w:pPr>
    </w:p>
    <w:p w14:paraId="57E4C373" w14:textId="55A83144" w:rsidR="00624052" w:rsidDel="009D4D95" w:rsidRDefault="000C7BAB">
      <w:pPr>
        <w:pStyle w:val="ListParagraph"/>
        <w:numPr>
          <w:ilvl w:val="1"/>
          <w:numId w:val="5"/>
        </w:numPr>
        <w:spacing w:after="0" w:line="240" w:lineRule="auto"/>
        <w:rPr>
          <w:del w:id="33" w:author="Jessica Stanis" w:date="2015-11-03T18:42:00Z"/>
          <w:rFonts w:ascii="Times New Roman" w:hAnsi="Times New Roman" w:cs="Times New Roman"/>
        </w:rPr>
        <w:pPrChange w:id="34" w:author="Jessica Stanis" w:date="2015-11-03T18:43:00Z">
          <w:pPr/>
        </w:pPrChange>
      </w:pPr>
      <w:r w:rsidRPr="002664A7">
        <w:rPr>
          <w:rFonts w:ascii="Times New Roman" w:hAnsi="Times New Roman" w:cs="Times New Roman"/>
          <w:sz w:val="24"/>
          <w:szCs w:val="24"/>
        </w:rPr>
        <w:t>Connect the</w:t>
      </w:r>
      <w:r w:rsidR="00B70DAA" w:rsidRPr="002664A7">
        <w:rPr>
          <w:rFonts w:ascii="Times New Roman" w:hAnsi="Times New Roman" w:cs="Times New Roman"/>
          <w:sz w:val="24"/>
          <w:szCs w:val="24"/>
        </w:rPr>
        <w:t xml:space="preserve"> EMG electrodes </w:t>
      </w:r>
      <w:r w:rsidRPr="002664A7">
        <w:rPr>
          <w:rFonts w:ascii="Times New Roman" w:hAnsi="Times New Roman" w:cs="Times New Roman"/>
          <w:sz w:val="24"/>
          <w:szCs w:val="24"/>
        </w:rPr>
        <w:t>to</w:t>
      </w:r>
      <w:r w:rsidR="00B70DAA" w:rsidRPr="002664A7">
        <w:rPr>
          <w:rFonts w:ascii="Times New Roman" w:hAnsi="Times New Roman" w:cs="Times New Roman"/>
          <w:sz w:val="24"/>
          <w:szCs w:val="24"/>
        </w:rPr>
        <w:t xml:space="preserve"> a computer that digitizes, amplifies, filters, and displays</w:t>
      </w:r>
      <w:r w:rsidR="002664A7">
        <w:rPr>
          <w:rFonts w:ascii="Times New Roman" w:hAnsi="Times New Roman" w:cs="Times New Roman"/>
          <w:sz w:val="24"/>
          <w:szCs w:val="24"/>
        </w:rPr>
        <w:t xml:space="preserve"> the signal.</w:t>
      </w:r>
    </w:p>
    <w:p w14:paraId="77B928D4" w14:textId="77777777" w:rsidR="009D4D95" w:rsidRDefault="009D4D95">
      <w:pPr>
        <w:pStyle w:val="ListParagraph"/>
        <w:numPr>
          <w:ilvl w:val="1"/>
          <w:numId w:val="5"/>
        </w:numPr>
        <w:spacing w:after="0" w:line="240" w:lineRule="auto"/>
        <w:rPr>
          <w:ins w:id="35" w:author="Jessica Stanis" w:date="2015-11-03T18:42:00Z"/>
          <w:rFonts w:ascii="Times New Roman" w:hAnsi="Times New Roman" w:cs="Times New Roman"/>
          <w:sz w:val="24"/>
          <w:szCs w:val="24"/>
        </w:rPr>
        <w:pPrChange w:id="36" w:author="Jessica Stanis" w:date="2015-11-03T18:43:00Z">
          <w:pPr>
            <w:pStyle w:val="ListParagraph"/>
            <w:numPr>
              <w:ilvl w:val="1"/>
              <w:numId w:val="5"/>
            </w:numPr>
            <w:ind w:left="792" w:hanging="432"/>
          </w:pPr>
        </w:pPrChange>
      </w:pPr>
    </w:p>
    <w:p w14:paraId="6DA3AD4D" w14:textId="276E20C3" w:rsidR="00624052" w:rsidRPr="009D4D95" w:rsidRDefault="00624052" w:rsidP="009D4D95">
      <w:pPr>
        <w:rPr>
          <w:rFonts w:ascii="Times New Roman" w:hAnsi="Times New Roman" w:cs="Times New Roman"/>
          <w:rPrChange w:id="37" w:author="Jessica Stanis" w:date="2015-11-03T18:42:00Z">
            <w:rPr/>
          </w:rPrChange>
        </w:rPr>
      </w:pPr>
    </w:p>
    <w:p w14:paraId="66091B0D" w14:textId="5F326379" w:rsidR="00A71CF1" w:rsidRDefault="00A71CF1" w:rsidP="00A71CF1">
      <w:pPr>
        <w:pStyle w:val="ListParagraph"/>
        <w:numPr>
          <w:ilvl w:val="0"/>
          <w:numId w:val="5"/>
        </w:numPr>
        <w:rPr>
          <w:rFonts w:ascii="Times New Roman" w:hAnsi="Times New Roman" w:cs="Times New Roman"/>
          <w:sz w:val="24"/>
          <w:szCs w:val="24"/>
        </w:rPr>
      </w:pPr>
      <w:r w:rsidRPr="002664A7">
        <w:rPr>
          <w:rFonts w:ascii="Times New Roman" w:hAnsi="Times New Roman" w:cs="Times New Roman"/>
          <w:sz w:val="24"/>
          <w:szCs w:val="24"/>
        </w:rPr>
        <w:t>Localize and calibrate TMS</w:t>
      </w:r>
      <w:ins w:id="38" w:author="Jessica Stanis" w:date="2015-11-03T18:43:00Z">
        <w:r w:rsidR="00971863">
          <w:rPr>
            <w:rFonts w:ascii="Times New Roman" w:hAnsi="Times New Roman" w:cs="Times New Roman"/>
            <w:sz w:val="24"/>
            <w:szCs w:val="24"/>
          </w:rPr>
          <w:t>.</w:t>
        </w:r>
      </w:ins>
    </w:p>
    <w:p w14:paraId="0C8ED928" w14:textId="77777777" w:rsidR="002664A7" w:rsidRDefault="002664A7" w:rsidP="002664A7">
      <w:pPr>
        <w:pStyle w:val="ListParagraph"/>
        <w:ind w:left="360"/>
        <w:rPr>
          <w:rFonts w:ascii="Times New Roman" w:hAnsi="Times New Roman" w:cs="Times New Roman"/>
          <w:sz w:val="24"/>
          <w:szCs w:val="24"/>
        </w:rPr>
      </w:pPr>
    </w:p>
    <w:p w14:paraId="46EB9502" w14:textId="73BA85B4" w:rsidR="002664A7" w:rsidRDefault="002664A7" w:rsidP="002664A7">
      <w:pPr>
        <w:pStyle w:val="ListParagraph"/>
        <w:numPr>
          <w:ilvl w:val="1"/>
          <w:numId w:val="5"/>
        </w:numPr>
        <w:rPr>
          <w:rFonts w:ascii="Times New Roman" w:hAnsi="Times New Roman" w:cs="Times New Roman"/>
          <w:sz w:val="24"/>
          <w:szCs w:val="24"/>
        </w:rPr>
      </w:pPr>
      <w:r w:rsidRPr="002664A7">
        <w:rPr>
          <w:rFonts w:ascii="Times New Roman" w:hAnsi="Times New Roman" w:cs="Times New Roman"/>
          <w:sz w:val="24"/>
          <w:szCs w:val="24"/>
        </w:rPr>
        <w:t>Instruct participants to relax their hand, so that there is no muscle tension</w:t>
      </w:r>
      <w:r>
        <w:rPr>
          <w:rFonts w:ascii="Times New Roman" w:hAnsi="Times New Roman" w:cs="Times New Roman"/>
          <w:sz w:val="24"/>
          <w:szCs w:val="24"/>
        </w:rPr>
        <w:t>.</w:t>
      </w:r>
    </w:p>
    <w:p w14:paraId="5F2D9BB0" w14:textId="77777777" w:rsidR="002664A7" w:rsidRPr="002664A7" w:rsidRDefault="002664A7" w:rsidP="002664A7">
      <w:pPr>
        <w:pStyle w:val="ListParagraph"/>
        <w:ind w:left="792"/>
        <w:rPr>
          <w:rFonts w:ascii="Times New Roman" w:hAnsi="Times New Roman" w:cs="Times New Roman"/>
          <w:sz w:val="24"/>
          <w:szCs w:val="24"/>
        </w:rPr>
      </w:pPr>
    </w:p>
    <w:p w14:paraId="6454178E" w14:textId="613B6284" w:rsidR="00A71CF1" w:rsidRDefault="00A71CF1">
      <w:pPr>
        <w:pStyle w:val="ListParagraph"/>
        <w:numPr>
          <w:ilvl w:val="1"/>
          <w:numId w:val="5"/>
        </w:numPr>
        <w:spacing w:after="0"/>
        <w:rPr>
          <w:rFonts w:ascii="Times New Roman" w:hAnsi="Times New Roman" w:cs="Times New Roman"/>
          <w:sz w:val="24"/>
          <w:szCs w:val="24"/>
        </w:rPr>
        <w:pPrChange w:id="39" w:author="Jessica Stanis" w:date="2015-11-03T18:44:00Z">
          <w:pPr>
            <w:pStyle w:val="ListParagraph"/>
            <w:numPr>
              <w:ilvl w:val="1"/>
              <w:numId w:val="5"/>
            </w:numPr>
            <w:ind w:left="792" w:hanging="432"/>
          </w:pPr>
        </w:pPrChange>
      </w:pPr>
      <w:r w:rsidRPr="002664A7">
        <w:rPr>
          <w:rFonts w:ascii="Times New Roman" w:hAnsi="Times New Roman" w:cs="Times New Roman"/>
          <w:sz w:val="24"/>
          <w:szCs w:val="24"/>
        </w:rPr>
        <w:t xml:space="preserve">Use a figure-8 </w:t>
      </w:r>
      <w:r w:rsidR="002664A7">
        <w:rPr>
          <w:rFonts w:ascii="Times New Roman" w:hAnsi="Times New Roman" w:cs="Times New Roman"/>
          <w:sz w:val="24"/>
          <w:szCs w:val="24"/>
        </w:rPr>
        <w:t xml:space="preserve">TMS </w:t>
      </w:r>
      <w:r w:rsidRPr="002664A7">
        <w:rPr>
          <w:rFonts w:ascii="Times New Roman" w:hAnsi="Times New Roman" w:cs="Times New Roman"/>
          <w:sz w:val="24"/>
          <w:szCs w:val="24"/>
        </w:rPr>
        <w:t>coil</w:t>
      </w:r>
      <w:r w:rsidR="00064688" w:rsidRPr="002664A7">
        <w:rPr>
          <w:rFonts w:ascii="Times New Roman" w:hAnsi="Times New Roman" w:cs="Times New Roman"/>
          <w:sz w:val="24"/>
          <w:szCs w:val="24"/>
        </w:rPr>
        <w:t xml:space="preserve"> to locate the primary motor cortex</w:t>
      </w:r>
      <w:r w:rsidR="002664A7">
        <w:rPr>
          <w:rFonts w:ascii="Times New Roman" w:hAnsi="Times New Roman" w:cs="Times New Roman"/>
          <w:sz w:val="24"/>
          <w:szCs w:val="24"/>
        </w:rPr>
        <w:t>.</w:t>
      </w:r>
    </w:p>
    <w:p w14:paraId="3076E6AE" w14:textId="77777777" w:rsidR="002664A7" w:rsidRPr="002664A7" w:rsidRDefault="002664A7" w:rsidP="00971863">
      <w:pPr>
        <w:rPr>
          <w:rFonts w:ascii="Times New Roman" w:hAnsi="Times New Roman" w:cs="Times New Roman"/>
        </w:rPr>
      </w:pPr>
    </w:p>
    <w:p w14:paraId="703FE5F6" w14:textId="3019C051" w:rsidR="00A71CF1" w:rsidRDefault="00A71CF1">
      <w:pPr>
        <w:pStyle w:val="ListParagraph"/>
        <w:numPr>
          <w:ilvl w:val="2"/>
          <w:numId w:val="5"/>
        </w:numPr>
        <w:spacing w:after="0"/>
        <w:rPr>
          <w:rFonts w:ascii="Times New Roman" w:hAnsi="Times New Roman" w:cs="Times New Roman"/>
          <w:sz w:val="24"/>
          <w:szCs w:val="24"/>
        </w:rPr>
        <w:pPrChange w:id="40" w:author="Jessica Stanis" w:date="2015-11-03T18:44:00Z">
          <w:pPr>
            <w:pStyle w:val="ListParagraph"/>
            <w:numPr>
              <w:ilvl w:val="2"/>
              <w:numId w:val="5"/>
            </w:numPr>
            <w:ind w:left="1224" w:hanging="504"/>
          </w:pPr>
        </w:pPrChange>
      </w:pPr>
      <w:r w:rsidRPr="002664A7">
        <w:rPr>
          <w:rFonts w:ascii="Times New Roman" w:hAnsi="Times New Roman" w:cs="Times New Roman"/>
          <w:sz w:val="24"/>
          <w:szCs w:val="24"/>
        </w:rPr>
        <w:t>Place coil against the contralateral (left) surface of the head</w:t>
      </w:r>
      <w:r w:rsidR="002664A7">
        <w:rPr>
          <w:rFonts w:ascii="Times New Roman" w:hAnsi="Times New Roman" w:cs="Times New Roman"/>
          <w:sz w:val="24"/>
          <w:szCs w:val="24"/>
        </w:rPr>
        <w:t xml:space="preserve"> on the anterior portion of the scalp</w:t>
      </w:r>
      <w:r w:rsidR="00FF3E4E">
        <w:rPr>
          <w:rFonts w:ascii="Times New Roman" w:hAnsi="Times New Roman" w:cs="Times New Roman"/>
          <w:sz w:val="24"/>
          <w:szCs w:val="24"/>
        </w:rPr>
        <w:t>.</w:t>
      </w:r>
    </w:p>
    <w:p w14:paraId="3E3F587D" w14:textId="77777777" w:rsidR="002664A7" w:rsidRPr="002664A7" w:rsidRDefault="002664A7">
      <w:pPr>
        <w:pStyle w:val="ListParagraph"/>
        <w:spacing w:after="0"/>
        <w:ind w:left="1224"/>
        <w:rPr>
          <w:rFonts w:ascii="Times New Roman" w:hAnsi="Times New Roman" w:cs="Times New Roman"/>
          <w:sz w:val="24"/>
          <w:szCs w:val="24"/>
        </w:rPr>
        <w:pPrChange w:id="41" w:author="Jessica Stanis" w:date="2015-11-03T18:44:00Z">
          <w:pPr>
            <w:pStyle w:val="ListParagraph"/>
            <w:ind w:left="1224"/>
          </w:pPr>
        </w:pPrChange>
      </w:pPr>
    </w:p>
    <w:p w14:paraId="01C299F8" w14:textId="6B174317" w:rsidR="00A71CF1" w:rsidRDefault="00A71CF1">
      <w:pPr>
        <w:pStyle w:val="ListParagraph"/>
        <w:numPr>
          <w:ilvl w:val="2"/>
          <w:numId w:val="5"/>
        </w:numPr>
        <w:spacing w:after="0"/>
        <w:rPr>
          <w:rFonts w:ascii="Times New Roman" w:hAnsi="Times New Roman" w:cs="Times New Roman"/>
          <w:sz w:val="24"/>
          <w:szCs w:val="24"/>
        </w:rPr>
        <w:pPrChange w:id="42" w:author="Jessica Stanis" w:date="2015-11-03T18:44:00Z">
          <w:pPr>
            <w:pStyle w:val="ListParagraph"/>
            <w:numPr>
              <w:ilvl w:val="2"/>
              <w:numId w:val="5"/>
            </w:numPr>
            <w:ind w:left="1224" w:hanging="504"/>
          </w:pPr>
        </w:pPrChange>
      </w:pPr>
      <w:r w:rsidRPr="002664A7">
        <w:rPr>
          <w:rFonts w:ascii="Times New Roman" w:hAnsi="Times New Roman" w:cs="Times New Roman"/>
          <w:sz w:val="24"/>
          <w:szCs w:val="24"/>
        </w:rPr>
        <w:t xml:space="preserve">Deliver </w:t>
      </w:r>
      <w:r w:rsidR="00B206B3">
        <w:rPr>
          <w:rFonts w:ascii="Times New Roman" w:hAnsi="Times New Roman" w:cs="Times New Roman"/>
          <w:sz w:val="24"/>
          <w:szCs w:val="24"/>
        </w:rPr>
        <w:t xml:space="preserve">a series of </w:t>
      </w:r>
      <w:commentRangeStart w:id="43"/>
      <w:r w:rsidRPr="002664A7">
        <w:rPr>
          <w:rFonts w:ascii="Times New Roman" w:hAnsi="Times New Roman" w:cs="Times New Roman"/>
          <w:sz w:val="24"/>
          <w:szCs w:val="24"/>
        </w:rPr>
        <w:t>individual TMS pulses</w:t>
      </w:r>
      <w:commentRangeEnd w:id="43"/>
      <w:r w:rsidR="007F0CCD">
        <w:rPr>
          <w:rStyle w:val="CommentReference"/>
          <w:rFonts w:eastAsiaTheme="minorEastAsia"/>
        </w:rPr>
        <w:commentReference w:id="43"/>
      </w:r>
      <w:r w:rsidRPr="002664A7">
        <w:rPr>
          <w:rFonts w:ascii="Times New Roman" w:hAnsi="Times New Roman" w:cs="Times New Roman"/>
          <w:sz w:val="24"/>
          <w:szCs w:val="24"/>
        </w:rPr>
        <w:t xml:space="preserve">, systematically moving the location of the coil until twitches are visible in the FDI muscle and </w:t>
      </w:r>
      <w:r w:rsidR="00B206B3">
        <w:rPr>
          <w:rFonts w:ascii="Times New Roman" w:hAnsi="Times New Roman" w:cs="Times New Roman"/>
          <w:sz w:val="24"/>
          <w:szCs w:val="24"/>
        </w:rPr>
        <w:t xml:space="preserve">the recorded </w:t>
      </w:r>
      <w:r w:rsidRPr="002664A7">
        <w:rPr>
          <w:rFonts w:ascii="Times New Roman" w:hAnsi="Times New Roman" w:cs="Times New Roman"/>
          <w:sz w:val="24"/>
          <w:szCs w:val="24"/>
        </w:rPr>
        <w:t>MEPs are stable</w:t>
      </w:r>
      <w:r w:rsidR="00B206B3">
        <w:rPr>
          <w:rFonts w:ascii="Times New Roman" w:hAnsi="Times New Roman" w:cs="Times New Roman"/>
          <w:sz w:val="24"/>
          <w:szCs w:val="24"/>
        </w:rPr>
        <w:t xml:space="preserve"> and reliable.</w:t>
      </w:r>
      <w:ins w:id="44" w:author="BCI User" w:date="2015-11-11T11:49:00Z">
        <w:r w:rsidR="00B36688">
          <w:rPr>
            <w:rFonts w:ascii="Times New Roman" w:hAnsi="Times New Roman" w:cs="Times New Roman"/>
            <w:sz w:val="24"/>
            <w:szCs w:val="24"/>
          </w:rPr>
          <w:t xml:space="preserve"> Stimulation intensity may be adjusted as needed during this phase to assist in locating the hotspot.</w:t>
        </w:r>
      </w:ins>
    </w:p>
    <w:p w14:paraId="1F329AE3" w14:textId="77777777" w:rsidR="002664A7" w:rsidRPr="002664A7" w:rsidRDefault="002664A7" w:rsidP="00971863">
      <w:pPr>
        <w:rPr>
          <w:rFonts w:ascii="Times New Roman" w:hAnsi="Times New Roman" w:cs="Times New Roman"/>
        </w:rPr>
      </w:pPr>
    </w:p>
    <w:p w14:paraId="7FFA3F43" w14:textId="473F371E" w:rsidR="00A71CF1" w:rsidRDefault="00A71CF1" w:rsidP="00A71CF1">
      <w:pPr>
        <w:pStyle w:val="ListParagraph"/>
        <w:numPr>
          <w:ilvl w:val="1"/>
          <w:numId w:val="5"/>
        </w:numPr>
        <w:rPr>
          <w:rFonts w:ascii="Times New Roman" w:hAnsi="Times New Roman" w:cs="Times New Roman"/>
          <w:sz w:val="24"/>
          <w:szCs w:val="24"/>
        </w:rPr>
      </w:pPr>
      <w:r w:rsidRPr="002664A7">
        <w:rPr>
          <w:rFonts w:ascii="Times New Roman" w:hAnsi="Times New Roman" w:cs="Times New Roman"/>
          <w:sz w:val="24"/>
          <w:szCs w:val="24"/>
        </w:rPr>
        <w:lastRenderedPageBreak/>
        <w:t xml:space="preserve">Determine </w:t>
      </w:r>
      <w:r w:rsidR="00064688" w:rsidRPr="002664A7">
        <w:rPr>
          <w:rFonts w:ascii="Times New Roman" w:hAnsi="Times New Roman" w:cs="Times New Roman"/>
          <w:sz w:val="24"/>
          <w:szCs w:val="24"/>
        </w:rPr>
        <w:t xml:space="preserve">the subject’s </w:t>
      </w:r>
      <w:r w:rsidRPr="002664A7">
        <w:rPr>
          <w:rFonts w:ascii="Times New Roman" w:hAnsi="Times New Roman" w:cs="Times New Roman"/>
          <w:sz w:val="24"/>
          <w:szCs w:val="24"/>
        </w:rPr>
        <w:t>motor threshold</w:t>
      </w:r>
      <w:ins w:id="45" w:author="Jessica Stanis" w:date="2015-11-03T18:43:00Z">
        <w:r w:rsidR="00971863">
          <w:rPr>
            <w:rFonts w:ascii="Times New Roman" w:hAnsi="Times New Roman" w:cs="Times New Roman"/>
            <w:sz w:val="24"/>
            <w:szCs w:val="24"/>
          </w:rPr>
          <w:t>.</w:t>
        </w:r>
      </w:ins>
    </w:p>
    <w:p w14:paraId="653215DC" w14:textId="77777777" w:rsidR="00F81720" w:rsidRPr="002664A7" w:rsidRDefault="00F81720" w:rsidP="00F81720">
      <w:pPr>
        <w:pStyle w:val="ListParagraph"/>
        <w:ind w:left="792"/>
        <w:rPr>
          <w:rFonts w:ascii="Times New Roman" w:hAnsi="Times New Roman" w:cs="Times New Roman"/>
          <w:sz w:val="24"/>
          <w:szCs w:val="24"/>
        </w:rPr>
      </w:pPr>
    </w:p>
    <w:p w14:paraId="3469CF78" w14:textId="62438204" w:rsidR="00A71CF1" w:rsidRDefault="00A71CF1" w:rsidP="00A71CF1">
      <w:pPr>
        <w:pStyle w:val="ListParagraph"/>
        <w:numPr>
          <w:ilvl w:val="2"/>
          <w:numId w:val="5"/>
        </w:numPr>
        <w:rPr>
          <w:rFonts w:ascii="Times New Roman" w:hAnsi="Times New Roman" w:cs="Times New Roman"/>
          <w:sz w:val="24"/>
          <w:szCs w:val="24"/>
        </w:rPr>
      </w:pPr>
      <w:r w:rsidRPr="002664A7">
        <w:rPr>
          <w:rFonts w:ascii="Times New Roman" w:hAnsi="Times New Roman" w:cs="Times New Roman"/>
          <w:sz w:val="24"/>
          <w:szCs w:val="24"/>
        </w:rPr>
        <w:t xml:space="preserve">Find the minimum stimulator output strength that produces an MEP </w:t>
      </w:r>
      <w:r w:rsidR="0029506B" w:rsidRPr="002664A7">
        <w:rPr>
          <w:rFonts w:ascii="Times New Roman" w:hAnsi="Times New Roman" w:cs="Times New Roman"/>
          <w:sz w:val="24"/>
          <w:szCs w:val="24"/>
        </w:rPr>
        <w:t xml:space="preserve">of greater than 50 µV </w:t>
      </w:r>
      <w:r w:rsidRPr="002664A7">
        <w:rPr>
          <w:rFonts w:ascii="Times New Roman" w:hAnsi="Times New Roman" w:cs="Times New Roman"/>
          <w:sz w:val="24"/>
          <w:szCs w:val="24"/>
        </w:rPr>
        <w:t>on 5 out of 10 stimulations.</w:t>
      </w:r>
      <w:r w:rsidR="00F81720">
        <w:rPr>
          <w:rFonts w:ascii="Times New Roman" w:hAnsi="Times New Roman" w:cs="Times New Roman"/>
          <w:sz w:val="24"/>
          <w:szCs w:val="24"/>
        </w:rPr>
        <w:t xml:space="preserve"> Record this value.</w:t>
      </w:r>
    </w:p>
    <w:p w14:paraId="2D06EB2D" w14:textId="77777777" w:rsidR="00430726" w:rsidRDefault="00430726" w:rsidP="00430726">
      <w:pPr>
        <w:pStyle w:val="ListParagraph"/>
        <w:ind w:left="1224"/>
        <w:rPr>
          <w:rFonts w:ascii="Times New Roman" w:hAnsi="Times New Roman" w:cs="Times New Roman"/>
          <w:sz w:val="24"/>
          <w:szCs w:val="24"/>
        </w:rPr>
      </w:pPr>
    </w:p>
    <w:p w14:paraId="3FCB2955" w14:textId="147FF9C7" w:rsidR="00971863" w:rsidRDefault="00430726">
      <w:pPr>
        <w:pStyle w:val="ListParagraph"/>
        <w:numPr>
          <w:ilvl w:val="1"/>
          <w:numId w:val="5"/>
        </w:numPr>
        <w:spacing w:after="0"/>
        <w:rPr>
          <w:ins w:id="46" w:author="Jessica Stanis" w:date="2015-11-03T18:44:00Z"/>
          <w:rFonts w:ascii="Times New Roman" w:hAnsi="Times New Roman" w:cs="Times New Roman"/>
          <w:sz w:val="24"/>
          <w:szCs w:val="24"/>
        </w:rPr>
        <w:pPrChange w:id="47" w:author="Jessica Stanis" w:date="2015-11-03T18:44:00Z">
          <w:pPr>
            <w:pStyle w:val="ListParagraph"/>
            <w:numPr>
              <w:ilvl w:val="1"/>
              <w:numId w:val="5"/>
            </w:numPr>
            <w:ind w:left="792" w:hanging="432"/>
          </w:pPr>
        </w:pPrChange>
      </w:pPr>
      <w:r>
        <w:rPr>
          <w:rFonts w:ascii="Times New Roman" w:hAnsi="Times New Roman" w:cs="Times New Roman"/>
          <w:sz w:val="24"/>
          <w:szCs w:val="24"/>
        </w:rPr>
        <w:t>Measure the resting MEP amplitude</w:t>
      </w:r>
      <w:ins w:id="48" w:author="Jessica Stanis" w:date="2015-11-03T18:38:00Z">
        <w:r w:rsidR="008E0300">
          <w:rPr>
            <w:rFonts w:ascii="Times New Roman" w:hAnsi="Times New Roman" w:cs="Times New Roman"/>
            <w:sz w:val="24"/>
            <w:szCs w:val="24"/>
          </w:rPr>
          <w:t>.</w:t>
        </w:r>
      </w:ins>
    </w:p>
    <w:p w14:paraId="0C9DFF58" w14:textId="77777777" w:rsidR="00971863" w:rsidRPr="00971863" w:rsidRDefault="00971863">
      <w:pPr>
        <w:rPr>
          <w:rFonts w:ascii="Times New Roman" w:hAnsi="Times New Roman" w:cs="Times New Roman"/>
          <w:rPrChange w:id="49" w:author="Jessica Stanis" w:date="2015-11-03T18:44:00Z">
            <w:rPr/>
          </w:rPrChange>
        </w:rPr>
        <w:pPrChange w:id="50" w:author="Jessica Stanis" w:date="2015-11-03T18:44:00Z">
          <w:pPr>
            <w:pStyle w:val="ListParagraph"/>
            <w:numPr>
              <w:ilvl w:val="1"/>
              <w:numId w:val="5"/>
            </w:numPr>
            <w:ind w:left="792" w:hanging="432"/>
          </w:pPr>
        </w:pPrChange>
      </w:pPr>
    </w:p>
    <w:p w14:paraId="14F4B25C" w14:textId="5D3004F3" w:rsidR="00430726" w:rsidRPr="00430726" w:rsidDel="001F5DA6" w:rsidRDefault="00430726" w:rsidP="00430726">
      <w:pPr>
        <w:pStyle w:val="ListParagraph"/>
        <w:numPr>
          <w:ilvl w:val="2"/>
          <w:numId w:val="5"/>
        </w:numPr>
        <w:rPr>
          <w:del w:id="51" w:author="Jessica Stanis" w:date="2015-11-03T18:45:00Z"/>
          <w:rFonts w:ascii="Times New Roman" w:hAnsi="Times New Roman" w:cs="Times New Roman"/>
          <w:sz w:val="24"/>
          <w:szCs w:val="24"/>
        </w:rPr>
      </w:pPr>
      <w:r>
        <w:rPr>
          <w:rFonts w:ascii="Times New Roman" w:hAnsi="Times New Roman" w:cs="Times New Roman"/>
          <w:sz w:val="24"/>
          <w:szCs w:val="24"/>
        </w:rPr>
        <w:t xml:space="preserve">Deliver a series of 10 TMS pulses, each separated by 15 </w:t>
      </w:r>
      <w:del w:id="52" w:author="Jessica Stanis" w:date="2015-11-03T18:38:00Z">
        <w:r w:rsidDel="008E0300">
          <w:rPr>
            <w:rFonts w:ascii="Times New Roman" w:hAnsi="Times New Roman" w:cs="Times New Roman"/>
            <w:sz w:val="24"/>
            <w:szCs w:val="24"/>
          </w:rPr>
          <w:delText>second</w:delText>
        </w:r>
      </w:del>
      <w:r>
        <w:rPr>
          <w:rFonts w:ascii="Times New Roman" w:hAnsi="Times New Roman" w:cs="Times New Roman"/>
          <w:sz w:val="24"/>
          <w:szCs w:val="24"/>
        </w:rPr>
        <w:t xml:space="preserve">s, in the absence of any stimulus to measure the baseline MEP amplitude. </w:t>
      </w:r>
    </w:p>
    <w:p w14:paraId="4D7D7D7A" w14:textId="77777777" w:rsidR="00F81720" w:rsidRPr="001F5DA6" w:rsidRDefault="00F81720">
      <w:pPr>
        <w:pStyle w:val="ListParagraph"/>
        <w:numPr>
          <w:ilvl w:val="2"/>
          <w:numId w:val="5"/>
        </w:numPr>
        <w:rPr>
          <w:rFonts w:ascii="Times New Roman" w:hAnsi="Times New Roman" w:cs="Times New Roman"/>
          <w:sz w:val="24"/>
          <w:szCs w:val="24"/>
        </w:rPr>
        <w:pPrChange w:id="53" w:author="Jessica Stanis" w:date="2015-11-03T18:45:00Z">
          <w:pPr>
            <w:pStyle w:val="ListParagraph"/>
            <w:ind w:left="1224"/>
          </w:pPr>
        </w:pPrChange>
      </w:pPr>
    </w:p>
    <w:p w14:paraId="3E0A5D0E" w14:textId="12A3C2AB" w:rsidR="00A71CF1" w:rsidRDefault="00F81720" w:rsidP="00A71CF1">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Experimental task</w:t>
      </w:r>
    </w:p>
    <w:p w14:paraId="6DA29E67" w14:textId="77777777" w:rsidR="00F81720" w:rsidRPr="002664A7" w:rsidRDefault="00F81720" w:rsidP="00F81720">
      <w:pPr>
        <w:pStyle w:val="ListParagraph"/>
        <w:ind w:left="360"/>
        <w:rPr>
          <w:rFonts w:ascii="Times New Roman" w:hAnsi="Times New Roman" w:cs="Times New Roman"/>
          <w:sz w:val="24"/>
          <w:szCs w:val="24"/>
        </w:rPr>
      </w:pPr>
    </w:p>
    <w:p w14:paraId="67EE9DEA" w14:textId="7F5AC87B" w:rsidR="00A71CF1" w:rsidRDefault="00F81720" w:rsidP="00A71CF1">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Play a series of 5-s</w:t>
      </w:r>
      <w:del w:id="54" w:author="Jessica Stanis" w:date="2015-11-03T18:37:00Z">
        <w:r w:rsidDel="008E0300">
          <w:rPr>
            <w:rFonts w:ascii="Times New Roman" w:hAnsi="Times New Roman" w:cs="Times New Roman"/>
            <w:sz w:val="24"/>
            <w:szCs w:val="24"/>
          </w:rPr>
          <w:delText>econd</w:delText>
        </w:r>
      </w:del>
      <w:r>
        <w:rPr>
          <w:rFonts w:ascii="Times New Roman" w:hAnsi="Times New Roman" w:cs="Times New Roman"/>
          <w:sz w:val="24"/>
          <w:szCs w:val="24"/>
        </w:rPr>
        <w:t xml:space="preserve"> </w:t>
      </w:r>
      <w:r w:rsidR="00DB1DF1" w:rsidRPr="002664A7">
        <w:rPr>
          <w:rFonts w:ascii="Times New Roman" w:hAnsi="Times New Roman" w:cs="Times New Roman"/>
          <w:sz w:val="24"/>
          <w:szCs w:val="24"/>
        </w:rPr>
        <w:t>video stimuli</w:t>
      </w:r>
      <w:r w:rsidR="00A71CF1" w:rsidRPr="002664A7">
        <w:rPr>
          <w:rFonts w:ascii="Times New Roman" w:hAnsi="Times New Roman" w:cs="Times New Roman"/>
          <w:sz w:val="24"/>
          <w:szCs w:val="24"/>
        </w:rPr>
        <w:t>, one at a time</w:t>
      </w:r>
      <w:ins w:id="55" w:author="Jessica Stanis" w:date="2015-11-03T18:38:00Z">
        <w:r w:rsidR="008E0300">
          <w:rPr>
            <w:rFonts w:ascii="Times New Roman" w:hAnsi="Times New Roman" w:cs="Times New Roman"/>
            <w:sz w:val="24"/>
            <w:szCs w:val="24"/>
          </w:rPr>
          <w:t>.</w:t>
        </w:r>
      </w:ins>
    </w:p>
    <w:p w14:paraId="2F612157" w14:textId="77777777" w:rsidR="002C4ECE" w:rsidRDefault="002C4ECE" w:rsidP="002C4ECE">
      <w:pPr>
        <w:pStyle w:val="ListParagraph"/>
        <w:ind w:left="792"/>
        <w:rPr>
          <w:rFonts w:ascii="Times New Roman" w:hAnsi="Times New Roman" w:cs="Times New Roman"/>
          <w:sz w:val="24"/>
          <w:szCs w:val="24"/>
        </w:rPr>
      </w:pPr>
    </w:p>
    <w:p w14:paraId="3C48E145" w14:textId="168F45E9" w:rsidR="002C4ECE" w:rsidRDefault="002C4ECE" w:rsidP="002C4ECE">
      <w:pPr>
        <w:pStyle w:val="ListParagraph"/>
        <w:numPr>
          <w:ilvl w:val="2"/>
          <w:numId w:val="5"/>
        </w:numPr>
        <w:rPr>
          <w:rFonts w:ascii="Times New Roman" w:hAnsi="Times New Roman" w:cs="Times New Roman"/>
          <w:sz w:val="24"/>
          <w:szCs w:val="24"/>
        </w:rPr>
      </w:pPr>
      <w:r w:rsidRPr="002C4ECE">
        <w:rPr>
          <w:rFonts w:ascii="Times New Roman" w:hAnsi="Times New Roman" w:cs="Times New Roman"/>
          <w:sz w:val="24"/>
          <w:szCs w:val="24"/>
        </w:rPr>
        <w:t xml:space="preserve">There are </w:t>
      </w:r>
      <w:r w:rsidR="004A0742">
        <w:rPr>
          <w:rFonts w:ascii="Times New Roman" w:hAnsi="Times New Roman" w:cs="Times New Roman"/>
          <w:sz w:val="24"/>
          <w:szCs w:val="24"/>
        </w:rPr>
        <w:t>three</w:t>
      </w:r>
      <w:r w:rsidRPr="002C4ECE">
        <w:rPr>
          <w:rFonts w:ascii="Times New Roman" w:hAnsi="Times New Roman" w:cs="Times New Roman"/>
          <w:sz w:val="24"/>
          <w:szCs w:val="24"/>
        </w:rPr>
        <w:t xml:space="preserve"> kinds of videos: </w:t>
      </w:r>
      <w:r w:rsidR="004A0742">
        <w:rPr>
          <w:rFonts w:ascii="Times New Roman" w:hAnsi="Times New Roman" w:cs="Times New Roman"/>
          <w:sz w:val="24"/>
          <w:szCs w:val="24"/>
        </w:rPr>
        <w:t>hand movement</w:t>
      </w:r>
      <w:r w:rsidRPr="002C4ECE">
        <w:rPr>
          <w:rFonts w:ascii="Times New Roman" w:hAnsi="Times New Roman" w:cs="Times New Roman"/>
          <w:sz w:val="24"/>
          <w:szCs w:val="24"/>
        </w:rPr>
        <w:t xml:space="preserve"> observation</w:t>
      </w:r>
      <w:r w:rsidR="004A0742">
        <w:rPr>
          <w:rFonts w:ascii="Times New Roman" w:hAnsi="Times New Roman" w:cs="Times New Roman"/>
          <w:sz w:val="24"/>
          <w:szCs w:val="24"/>
        </w:rPr>
        <w:t>, arm movement observation,</w:t>
      </w:r>
      <w:r w:rsidRPr="002C4ECE">
        <w:rPr>
          <w:rFonts w:ascii="Times New Roman" w:hAnsi="Times New Roman" w:cs="Times New Roman"/>
          <w:sz w:val="24"/>
          <w:szCs w:val="24"/>
        </w:rPr>
        <w:t xml:space="preserve"> and control. </w:t>
      </w:r>
    </w:p>
    <w:p w14:paraId="3D789C4E" w14:textId="77777777" w:rsidR="002C4ECE" w:rsidRDefault="002C4ECE" w:rsidP="002C4ECE">
      <w:pPr>
        <w:pStyle w:val="ListParagraph"/>
        <w:ind w:left="1224"/>
        <w:rPr>
          <w:rFonts w:ascii="Times New Roman" w:hAnsi="Times New Roman" w:cs="Times New Roman"/>
          <w:sz w:val="24"/>
          <w:szCs w:val="24"/>
        </w:rPr>
      </w:pPr>
    </w:p>
    <w:p w14:paraId="51922390" w14:textId="5C013F6C" w:rsidR="00570D1D" w:rsidRDefault="002C4ECE" w:rsidP="002C4ECE">
      <w:pPr>
        <w:pStyle w:val="ListParagraph"/>
        <w:numPr>
          <w:ilvl w:val="3"/>
          <w:numId w:val="5"/>
        </w:numPr>
        <w:rPr>
          <w:rFonts w:ascii="Times New Roman" w:hAnsi="Times New Roman" w:cs="Times New Roman"/>
          <w:sz w:val="24"/>
          <w:szCs w:val="24"/>
        </w:rPr>
      </w:pPr>
      <w:r w:rsidRPr="002C4ECE">
        <w:rPr>
          <w:rFonts w:ascii="Times New Roman" w:hAnsi="Times New Roman" w:cs="Times New Roman"/>
          <w:sz w:val="24"/>
          <w:szCs w:val="24"/>
        </w:rPr>
        <w:t>In the control videos, a cup is present</w:t>
      </w:r>
      <w:r>
        <w:rPr>
          <w:rFonts w:ascii="Times New Roman" w:hAnsi="Times New Roman" w:cs="Times New Roman"/>
          <w:sz w:val="24"/>
          <w:szCs w:val="24"/>
        </w:rPr>
        <w:t>ed on a table, and a</w:t>
      </w:r>
      <w:r w:rsidR="006210CB">
        <w:rPr>
          <w:rFonts w:ascii="Times New Roman" w:hAnsi="Times New Roman" w:cs="Times New Roman"/>
          <w:sz w:val="24"/>
          <w:szCs w:val="24"/>
        </w:rPr>
        <w:t xml:space="preserve"> right</w:t>
      </w:r>
      <w:r>
        <w:rPr>
          <w:rFonts w:ascii="Times New Roman" w:hAnsi="Times New Roman" w:cs="Times New Roman"/>
          <w:sz w:val="24"/>
          <w:szCs w:val="24"/>
        </w:rPr>
        <w:t xml:space="preserve"> hand rests nearby. No movement is made.</w:t>
      </w:r>
    </w:p>
    <w:p w14:paraId="48B760C6" w14:textId="77777777" w:rsidR="002C4ECE" w:rsidRDefault="002C4ECE" w:rsidP="002C4ECE">
      <w:pPr>
        <w:pStyle w:val="ListParagraph"/>
        <w:ind w:left="1728"/>
        <w:rPr>
          <w:rFonts w:ascii="Times New Roman" w:hAnsi="Times New Roman" w:cs="Times New Roman"/>
          <w:sz w:val="24"/>
          <w:szCs w:val="24"/>
        </w:rPr>
      </w:pPr>
    </w:p>
    <w:p w14:paraId="00BB5DA9" w14:textId="5D5A1C27" w:rsidR="004A0742" w:rsidRDefault="002C4ECE">
      <w:pPr>
        <w:pStyle w:val="ListParagraph"/>
        <w:numPr>
          <w:ilvl w:val="3"/>
          <w:numId w:val="5"/>
        </w:numPr>
        <w:spacing w:after="0"/>
        <w:rPr>
          <w:rFonts w:ascii="Times New Roman" w:hAnsi="Times New Roman" w:cs="Times New Roman"/>
          <w:sz w:val="24"/>
          <w:szCs w:val="24"/>
        </w:rPr>
        <w:pPrChange w:id="56" w:author="Jessica Stanis" w:date="2015-11-03T18:45:00Z">
          <w:pPr>
            <w:pStyle w:val="ListParagraph"/>
            <w:numPr>
              <w:ilvl w:val="3"/>
              <w:numId w:val="5"/>
            </w:numPr>
            <w:ind w:left="1728" w:hanging="648"/>
          </w:pPr>
        </w:pPrChange>
      </w:pPr>
      <w:r>
        <w:rPr>
          <w:rFonts w:ascii="Times New Roman" w:hAnsi="Times New Roman" w:cs="Times New Roman"/>
          <w:sz w:val="24"/>
          <w:szCs w:val="24"/>
        </w:rPr>
        <w:t xml:space="preserve">In the </w:t>
      </w:r>
      <w:r w:rsidR="004A0742">
        <w:rPr>
          <w:rFonts w:ascii="Times New Roman" w:hAnsi="Times New Roman" w:cs="Times New Roman"/>
          <w:sz w:val="24"/>
          <w:szCs w:val="24"/>
        </w:rPr>
        <w:t xml:space="preserve">hand </w:t>
      </w:r>
      <w:r>
        <w:rPr>
          <w:rFonts w:ascii="Times New Roman" w:hAnsi="Times New Roman" w:cs="Times New Roman"/>
          <w:sz w:val="24"/>
          <w:szCs w:val="24"/>
        </w:rPr>
        <w:t xml:space="preserve">action videos, the </w:t>
      </w:r>
      <w:r w:rsidR="006210CB">
        <w:rPr>
          <w:rFonts w:ascii="Times New Roman" w:hAnsi="Times New Roman" w:cs="Times New Roman"/>
          <w:sz w:val="24"/>
          <w:szCs w:val="24"/>
        </w:rPr>
        <w:t xml:space="preserve">right </w:t>
      </w:r>
      <w:r>
        <w:rPr>
          <w:rFonts w:ascii="Times New Roman" w:hAnsi="Times New Roman" w:cs="Times New Roman"/>
          <w:sz w:val="24"/>
          <w:szCs w:val="24"/>
        </w:rPr>
        <w:t>hand reaches and grasps the cup.</w:t>
      </w:r>
      <w:r w:rsidR="004A0742">
        <w:rPr>
          <w:rFonts w:ascii="Times New Roman" w:hAnsi="Times New Roman" w:cs="Times New Roman"/>
          <w:sz w:val="24"/>
          <w:szCs w:val="24"/>
        </w:rPr>
        <w:t xml:space="preserve"> This action involves contraction of the FDI muscle.</w:t>
      </w:r>
    </w:p>
    <w:p w14:paraId="64F6F947" w14:textId="77777777" w:rsidR="001D2670" w:rsidRPr="001D2670" w:rsidRDefault="001D2670" w:rsidP="001F5DA6">
      <w:pPr>
        <w:rPr>
          <w:rFonts w:ascii="Times New Roman" w:hAnsi="Times New Roman" w:cs="Times New Roman"/>
        </w:rPr>
      </w:pPr>
    </w:p>
    <w:p w14:paraId="07B5621B" w14:textId="07563B2C" w:rsidR="004A0742" w:rsidRPr="006210CB" w:rsidRDefault="004A0742">
      <w:pPr>
        <w:pStyle w:val="ListParagraph"/>
        <w:numPr>
          <w:ilvl w:val="3"/>
          <w:numId w:val="5"/>
        </w:numPr>
        <w:spacing w:after="0"/>
        <w:rPr>
          <w:rFonts w:ascii="Times New Roman" w:hAnsi="Times New Roman" w:cs="Times New Roman"/>
          <w:sz w:val="24"/>
          <w:szCs w:val="24"/>
        </w:rPr>
        <w:pPrChange w:id="57" w:author="Jessica Stanis" w:date="2015-11-03T18:45:00Z">
          <w:pPr>
            <w:pStyle w:val="ListParagraph"/>
            <w:numPr>
              <w:ilvl w:val="3"/>
              <w:numId w:val="5"/>
            </w:numPr>
            <w:ind w:left="1728" w:hanging="648"/>
          </w:pPr>
        </w:pPrChange>
      </w:pPr>
      <w:r>
        <w:rPr>
          <w:rFonts w:ascii="Times New Roman" w:hAnsi="Times New Roman" w:cs="Times New Roman"/>
          <w:sz w:val="24"/>
          <w:szCs w:val="24"/>
        </w:rPr>
        <w:t>In the arm action videos, the right arm reaches</w:t>
      </w:r>
      <w:ins w:id="58" w:author="Jessica Stanis" w:date="2015-11-03T18:46:00Z">
        <w:r w:rsidR="001F5DA6">
          <w:rPr>
            <w:rFonts w:ascii="Times New Roman" w:hAnsi="Times New Roman" w:cs="Times New Roman"/>
            <w:sz w:val="24"/>
            <w:szCs w:val="24"/>
          </w:rPr>
          <w:t>,</w:t>
        </w:r>
      </w:ins>
      <w:r>
        <w:rPr>
          <w:rFonts w:ascii="Times New Roman" w:hAnsi="Times New Roman" w:cs="Times New Roman"/>
          <w:sz w:val="24"/>
          <w:szCs w:val="24"/>
        </w:rPr>
        <w:t xml:space="preserve"> </w:t>
      </w:r>
      <w:r w:rsidR="001D2670">
        <w:rPr>
          <w:rFonts w:ascii="Times New Roman" w:hAnsi="Times New Roman" w:cs="Times New Roman"/>
          <w:sz w:val="24"/>
          <w:szCs w:val="24"/>
        </w:rPr>
        <w:t>is lifted</w:t>
      </w:r>
      <w:ins w:id="59" w:author="Jessica Stanis" w:date="2015-11-03T18:46:00Z">
        <w:r w:rsidR="001F5DA6">
          <w:rPr>
            <w:rFonts w:ascii="Times New Roman" w:hAnsi="Times New Roman" w:cs="Times New Roman"/>
            <w:sz w:val="24"/>
            <w:szCs w:val="24"/>
          </w:rPr>
          <w:t>,</w:t>
        </w:r>
      </w:ins>
      <w:r w:rsidR="001D2670">
        <w:rPr>
          <w:rFonts w:ascii="Times New Roman" w:hAnsi="Times New Roman" w:cs="Times New Roman"/>
          <w:sz w:val="24"/>
          <w:szCs w:val="24"/>
        </w:rPr>
        <w:t xml:space="preserve"> and moved around the area. There is no </w:t>
      </w:r>
      <w:r>
        <w:rPr>
          <w:rFonts w:ascii="Times New Roman" w:hAnsi="Times New Roman" w:cs="Times New Roman"/>
          <w:sz w:val="24"/>
          <w:szCs w:val="24"/>
        </w:rPr>
        <w:t xml:space="preserve">grasping action performed, and so the FDI muscle is not involved. </w:t>
      </w:r>
    </w:p>
    <w:p w14:paraId="7A02A75B" w14:textId="77777777" w:rsidR="00570D1D" w:rsidRPr="004A0742" w:rsidRDefault="00570D1D" w:rsidP="001F5DA6">
      <w:pPr>
        <w:rPr>
          <w:rFonts w:ascii="Times New Roman" w:hAnsi="Times New Roman" w:cs="Times New Roman"/>
        </w:rPr>
      </w:pPr>
    </w:p>
    <w:p w14:paraId="6E6B2646" w14:textId="1228A99B" w:rsidR="00570D1D" w:rsidRDefault="00570D1D" w:rsidP="00DB1DF1">
      <w:pPr>
        <w:pStyle w:val="ListParagraph"/>
        <w:numPr>
          <w:ilvl w:val="2"/>
          <w:numId w:val="5"/>
        </w:numPr>
        <w:rPr>
          <w:rFonts w:ascii="Times New Roman" w:hAnsi="Times New Roman" w:cs="Times New Roman"/>
          <w:sz w:val="24"/>
          <w:szCs w:val="24"/>
        </w:rPr>
      </w:pPr>
      <w:r>
        <w:rPr>
          <w:rFonts w:ascii="Times New Roman" w:hAnsi="Times New Roman" w:cs="Times New Roman"/>
          <w:sz w:val="24"/>
          <w:szCs w:val="24"/>
        </w:rPr>
        <w:t xml:space="preserve">Play </w:t>
      </w:r>
      <w:r w:rsidR="001D2670">
        <w:rPr>
          <w:rFonts w:ascii="Times New Roman" w:hAnsi="Times New Roman" w:cs="Times New Roman"/>
          <w:sz w:val="24"/>
          <w:szCs w:val="24"/>
        </w:rPr>
        <w:t>each video 10</w:t>
      </w:r>
      <w:r w:rsidR="006210CB">
        <w:rPr>
          <w:rFonts w:ascii="Times New Roman" w:hAnsi="Times New Roman" w:cs="Times New Roman"/>
          <w:sz w:val="24"/>
          <w:szCs w:val="24"/>
        </w:rPr>
        <w:t xml:space="preserve"> times</w:t>
      </w:r>
      <w:r w:rsidR="00153ECF">
        <w:rPr>
          <w:rFonts w:ascii="Times New Roman" w:hAnsi="Times New Roman" w:cs="Times New Roman"/>
          <w:sz w:val="24"/>
          <w:szCs w:val="24"/>
        </w:rPr>
        <w:t>, with 15</w:t>
      </w:r>
      <w:r w:rsidR="00E8661E">
        <w:rPr>
          <w:rFonts w:ascii="Times New Roman" w:hAnsi="Times New Roman" w:cs="Times New Roman"/>
          <w:sz w:val="24"/>
          <w:szCs w:val="24"/>
        </w:rPr>
        <w:t xml:space="preserve"> </w:t>
      </w:r>
      <w:del w:id="60" w:author="Jessica Stanis" w:date="2015-11-03T18:47:00Z">
        <w:r w:rsidR="00E8661E" w:rsidDel="001F5DA6">
          <w:rPr>
            <w:rFonts w:ascii="Times New Roman" w:hAnsi="Times New Roman" w:cs="Times New Roman"/>
            <w:sz w:val="24"/>
            <w:szCs w:val="24"/>
          </w:rPr>
          <w:delText>second</w:delText>
        </w:r>
      </w:del>
      <w:r w:rsidR="00E8661E">
        <w:rPr>
          <w:rFonts w:ascii="Times New Roman" w:hAnsi="Times New Roman" w:cs="Times New Roman"/>
          <w:sz w:val="24"/>
          <w:szCs w:val="24"/>
        </w:rPr>
        <w:t>s of rest after each one,</w:t>
      </w:r>
      <w:r w:rsidR="006210CB">
        <w:rPr>
          <w:rFonts w:ascii="Times New Roman" w:hAnsi="Times New Roman" w:cs="Times New Roman"/>
          <w:sz w:val="24"/>
          <w:szCs w:val="24"/>
        </w:rPr>
        <w:t xml:space="preserve"> for </w:t>
      </w:r>
      <w:r>
        <w:rPr>
          <w:rFonts w:ascii="Times New Roman" w:hAnsi="Times New Roman" w:cs="Times New Roman"/>
          <w:sz w:val="24"/>
          <w:szCs w:val="24"/>
        </w:rPr>
        <w:t xml:space="preserve">a total of </w:t>
      </w:r>
      <w:r w:rsidR="006210CB">
        <w:rPr>
          <w:rFonts w:ascii="Times New Roman" w:hAnsi="Times New Roman" w:cs="Times New Roman"/>
          <w:sz w:val="24"/>
          <w:szCs w:val="24"/>
        </w:rPr>
        <w:t>30 videos.</w:t>
      </w:r>
      <w:r w:rsidR="001D2670">
        <w:rPr>
          <w:rFonts w:ascii="Times New Roman" w:hAnsi="Times New Roman" w:cs="Times New Roman"/>
          <w:sz w:val="24"/>
          <w:szCs w:val="24"/>
        </w:rPr>
        <w:t xml:space="preserve"> Play the videos in random order. </w:t>
      </w:r>
    </w:p>
    <w:p w14:paraId="01C4AF6C" w14:textId="77777777" w:rsidR="002F268F" w:rsidRPr="002664A7" w:rsidRDefault="002F268F" w:rsidP="002F268F">
      <w:pPr>
        <w:pStyle w:val="ListParagraph"/>
        <w:ind w:left="1224"/>
        <w:rPr>
          <w:rFonts w:ascii="Times New Roman" w:hAnsi="Times New Roman" w:cs="Times New Roman"/>
          <w:sz w:val="24"/>
          <w:szCs w:val="24"/>
        </w:rPr>
      </w:pPr>
    </w:p>
    <w:p w14:paraId="1697E4EB" w14:textId="5D5C2798" w:rsidR="00DB1DF1" w:rsidRDefault="002F268F" w:rsidP="00A71CF1">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During the video, d</w:t>
      </w:r>
      <w:r w:rsidR="00DB1DF1" w:rsidRPr="002664A7">
        <w:rPr>
          <w:rFonts w:ascii="Times New Roman" w:hAnsi="Times New Roman" w:cs="Times New Roman"/>
          <w:sz w:val="24"/>
          <w:szCs w:val="24"/>
        </w:rPr>
        <w:t>eliver a TMS pulse</w:t>
      </w:r>
      <w:r w:rsidR="00A71CF1" w:rsidRPr="002664A7">
        <w:rPr>
          <w:rFonts w:ascii="Times New Roman" w:hAnsi="Times New Roman" w:cs="Times New Roman"/>
          <w:sz w:val="24"/>
          <w:szCs w:val="24"/>
        </w:rPr>
        <w:t xml:space="preserve"> </w:t>
      </w:r>
      <w:r w:rsidR="00A32359" w:rsidRPr="002664A7">
        <w:rPr>
          <w:rFonts w:ascii="Times New Roman" w:hAnsi="Times New Roman" w:cs="Times New Roman"/>
          <w:sz w:val="24"/>
          <w:szCs w:val="24"/>
        </w:rPr>
        <w:t>at 120</w:t>
      </w:r>
      <w:r>
        <w:rPr>
          <w:rFonts w:ascii="Times New Roman" w:hAnsi="Times New Roman" w:cs="Times New Roman"/>
          <w:sz w:val="24"/>
          <w:szCs w:val="24"/>
        </w:rPr>
        <w:t>% of motor threshold</w:t>
      </w:r>
      <w:ins w:id="61" w:author="Jessica Stanis" w:date="2015-11-03T18:37:00Z">
        <w:r w:rsidR="008E0300">
          <w:rPr>
            <w:rFonts w:ascii="Times New Roman" w:hAnsi="Times New Roman" w:cs="Times New Roman"/>
            <w:sz w:val="24"/>
            <w:szCs w:val="24"/>
          </w:rPr>
          <w:t>.</w:t>
        </w:r>
      </w:ins>
    </w:p>
    <w:p w14:paraId="0F6E313B" w14:textId="77777777" w:rsidR="002F268F" w:rsidRPr="002664A7" w:rsidRDefault="002F268F">
      <w:pPr>
        <w:pStyle w:val="ListParagraph"/>
        <w:spacing w:after="0"/>
        <w:ind w:left="792"/>
        <w:rPr>
          <w:rFonts w:ascii="Times New Roman" w:hAnsi="Times New Roman" w:cs="Times New Roman"/>
          <w:sz w:val="24"/>
          <w:szCs w:val="24"/>
        </w:rPr>
        <w:pPrChange w:id="62" w:author="Jessica Stanis" w:date="2015-11-03T18:47:00Z">
          <w:pPr>
            <w:pStyle w:val="ListParagraph"/>
            <w:ind w:left="792"/>
          </w:pPr>
        </w:pPrChange>
      </w:pPr>
    </w:p>
    <w:p w14:paraId="4BA2C60A" w14:textId="3367D7D3" w:rsidR="00A71CF1" w:rsidRDefault="002F268F">
      <w:pPr>
        <w:pStyle w:val="ListParagraph"/>
        <w:numPr>
          <w:ilvl w:val="2"/>
          <w:numId w:val="5"/>
        </w:numPr>
        <w:spacing w:after="0"/>
        <w:rPr>
          <w:rFonts w:ascii="Times New Roman" w:hAnsi="Times New Roman" w:cs="Times New Roman"/>
          <w:sz w:val="24"/>
          <w:szCs w:val="24"/>
        </w:rPr>
        <w:pPrChange w:id="63" w:author="Jessica Stanis" w:date="2015-11-03T18:47:00Z">
          <w:pPr>
            <w:pStyle w:val="ListParagraph"/>
            <w:numPr>
              <w:ilvl w:val="2"/>
              <w:numId w:val="5"/>
            </w:numPr>
            <w:ind w:left="1224" w:hanging="504"/>
          </w:pPr>
        </w:pPrChange>
      </w:pPr>
      <w:r>
        <w:rPr>
          <w:rFonts w:ascii="Times New Roman" w:hAnsi="Times New Roman" w:cs="Times New Roman"/>
          <w:sz w:val="24"/>
          <w:szCs w:val="24"/>
        </w:rPr>
        <w:t>Time</w:t>
      </w:r>
      <w:r w:rsidR="00DB1DF1" w:rsidRPr="002664A7">
        <w:rPr>
          <w:rFonts w:ascii="Times New Roman" w:hAnsi="Times New Roman" w:cs="Times New Roman"/>
          <w:sz w:val="24"/>
          <w:szCs w:val="24"/>
        </w:rPr>
        <w:t xml:space="preserve"> the pulse</w:t>
      </w:r>
      <w:r w:rsidR="00A71CF1" w:rsidRPr="002664A7">
        <w:rPr>
          <w:rFonts w:ascii="Times New Roman" w:hAnsi="Times New Roman" w:cs="Times New Roman"/>
          <w:sz w:val="24"/>
          <w:szCs w:val="24"/>
        </w:rPr>
        <w:t xml:space="preserve"> </w:t>
      </w:r>
      <w:r w:rsidR="00DB1DF1" w:rsidRPr="002664A7">
        <w:rPr>
          <w:rFonts w:ascii="Times New Roman" w:hAnsi="Times New Roman" w:cs="Times New Roman"/>
          <w:sz w:val="24"/>
          <w:szCs w:val="24"/>
        </w:rPr>
        <w:t xml:space="preserve">to </w:t>
      </w:r>
      <w:r w:rsidR="00A71CF1" w:rsidRPr="002664A7">
        <w:rPr>
          <w:rFonts w:ascii="Times New Roman" w:hAnsi="Times New Roman" w:cs="Times New Roman"/>
          <w:sz w:val="24"/>
          <w:szCs w:val="24"/>
        </w:rPr>
        <w:t>coincide with the action in the video</w:t>
      </w:r>
      <w:r>
        <w:rPr>
          <w:rFonts w:ascii="Times New Roman" w:hAnsi="Times New Roman" w:cs="Times New Roman"/>
          <w:sz w:val="24"/>
          <w:szCs w:val="24"/>
        </w:rPr>
        <w:t>. To achieve this, the pulse should occur 2 s</w:t>
      </w:r>
      <w:del w:id="64" w:author="Jessica Stanis" w:date="2015-11-03T18:37:00Z">
        <w:r w:rsidDel="008E0300">
          <w:rPr>
            <w:rFonts w:ascii="Times New Roman" w:hAnsi="Times New Roman" w:cs="Times New Roman"/>
            <w:sz w:val="24"/>
            <w:szCs w:val="24"/>
          </w:rPr>
          <w:delText>econd</w:delText>
        </w:r>
      </w:del>
      <w:r>
        <w:rPr>
          <w:rFonts w:ascii="Times New Roman" w:hAnsi="Times New Roman" w:cs="Times New Roman"/>
          <w:sz w:val="24"/>
          <w:szCs w:val="24"/>
        </w:rPr>
        <w:t xml:space="preserve"> after the start of the video. </w:t>
      </w:r>
    </w:p>
    <w:p w14:paraId="0AE45C43" w14:textId="77777777" w:rsidR="002F268F" w:rsidRPr="002664A7" w:rsidRDefault="002F268F">
      <w:pPr>
        <w:pStyle w:val="ListParagraph"/>
        <w:spacing w:after="0"/>
        <w:ind w:left="1224"/>
        <w:rPr>
          <w:rFonts w:ascii="Times New Roman" w:hAnsi="Times New Roman" w:cs="Times New Roman"/>
          <w:sz w:val="24"/>
          <w:szCs w:val="24"/>
        </w:rPr>
        <w:pPrChange w:id="65" w:author="Jessica Stanis" w:date="2015-11-03T18:47:00Z">
          <w:pPr>
            <w:pStyle w:val="ListParagraph"/>
            <w:ind w:left="1224"/>
          </w:pPr>
        </w:pPrChange>
      </w:pPr>
    </w:p>
    <w:p w14:paraId="1AC0B398" w14:textId="581AB953" w:rsidR="002F268F" w:rsidRDefault="002F268F" w:rsidP="002F268F">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Analyze the data</w:t>
      </w:r>
      <w:ins w:id="66" w:author="Jessica Stanis" w:date="2015-11-03T18:47:00Z">
        <w:r w:rsidR="000A6A5A">
          <w:rPr>
            <w:rFonts w:ascii="Times New Roman" w:hAnsi="Times New Roman" w:cs="Times New Roman"/>
            <w:sz w:val="24"/>
            <w:szCs w:val="24"/>
          </w:rPr>
          <w:t>.</w:t>
        </w:r>
      </w:ins>
    </w:p>
    <w:p w14:paraId="15275FC3" w14:textId="77777777" w:rsidR="002F268F" w:rsidRPr="002F268F" w:rsidRDefault="002F268F" w:rsidP="002F268F">
      <w:pPr>
        <w:pStyle w:val="ListParagraph"/>
        <w:ind w:left="360"/>
        <w:rPr>
          <w:rFonts w:ascii="Times New Roman" w:hAnsi="Times New Roman" w:cs="Times New Roman"/>
          <w:sz w:val="24"/>
          <w:szCs w:val="24"/>
        </w:rPr>
      </w:pPr>
    </w:p>
    <w:p w14:paraId="2B92D58B" w14:textId="14448CDB" w:rsidR="00DB1DF1" w:rsidRDefault="00DB1DF1" w:rsidP="00DB1DF1">
      <w:pPr>
        <w:pStyle w:val="ListParagraph"/>
        <w:numPr>
          <w:ilvl w:val="1"/>
          <w:numId w:val="5"/>
        </w:numPr>
        <w:rPr>
          <w:rFonts w:ascii="Times New Roman" w:hAnsi="Times New Roman" w:cs="Times New Roman"/>
          <w:sz w:val="24"/>
          <w:szCs w:val="24"/>
        </w:rPr>
      </w:pPr>
      <w:r w:rsidRPr="002664A7">
        <w:rPr>
          <w:rFonts w:ascii="Times New Roman" w:hAnsi="Times New Roman" w:cs="Times New Roman"/>
          <w:sz w:val="24"/>
          <w:szCs w:val="24"/>
        </w:rPr>
        <w:t xml:space="preserve">For each </w:t>
      </w:r>
      <w:commentRangeStart w:id="67"/>
      <w:commentRangeStart w:id="68"/>
      <w:r w:rsidRPr="002664A7">
        <w:rPr>
          <w:rFonts w:ascii="Times New Roman" w:hAnsi="Times New Roman" w:cs="Times New Roman"/>
          <w:sz w:val="24"/>
          <w:szCs w:val="24"/>
        </w:rPr>
        <w:t>MEP</w:t>
      </w:r>
      <w:commentRangeEnd w:id="67"/>
      <w:r w:rsidR="00442F74">
        <w:rPr>
          <w:rStyle w:val="CommentReference"/>
          <w:rFonts w:eastAsiaTheme="minorEastAsia"/>
        </w:rPr>
        <w:commentReference w:id="67"/>
      </w:r>
      <w:commentRangeEnd w:id="68"/>
      <w:r w:rsidR="00186B81">
        <w:rPr>
          <w:rStyle w:val="CommentReference"/>
          <w:rFonts w:eastAsiaTheme="minorEastAsia"/>
        </w:rPr>
        <w:commentReference w:id="68"/>
      </w:r>
      <w:r w:rsidRPr="002664A7">
        <w:rPr>
          <w:rFonts w:ascii="Times New Roman" w:hAnsi="Times New Roman" w:cs="Times New Roman"/>
          <w:sz w:val="24"/>
          <w:szCs w:val="24"/>
        </w:rPr>
        <w:t>, calculate the peak-to-peak amplitude</w:t>
      </w:r>
      <w:ins w:id="69" w:author="Jessica Stanis" w:date="2015-11-03T18:47:00Z">
        <w:r w:rsidR="000A6A5A">
          <w:rPr>
            <w:rFonts w:ascii="Times New Roman" w:hAnsi="Times New Roman" w:cs="Times New Roman"/>
            <w:sz w:val="24"/>
            <w:szCs w:val="24"/>
          </w:rPr>
          <w:t>.</w:t>
        </w:r>
      </w:ins>
    </w:p>
    <w:p w14:paraId="421494D4" w14:textId="77777777" w:rsidR="002F268F" w:rsidRPr="002664A7" w:rsidRDefault="002F268F" w:rsidP="002F268F">
      <w:pPr>
        <w:pStyle w:val="ListParagraph"/>
        <w:ind w:left="792"/>
        <w:rPr>
          <w:rFonts w:ascii="Times New Roman" w:hAnsi="Times New Roman" w:cs="Times New Roman"/>
          <w:sz w:val="24"/>
          <w:szCs w:val="24"/>
        </w:rPr>
      </w:pPr>
    </w:p>
    <w:p w14:paraId="245B1C57" w14:textId="3D3FC2BD" w:rsidR="00430726" w:rsidRPr="006F4EB6" w:rsidRDefault="00DB1DF1">
      <w:pPr>
        <w:pStyle w:val="ListParagraph"/>
        <w:numPr>
          <w:ilvl w:val="1"/>
          <w:numId w:val="5"/>
        </w:numPr>
        <w:spacing w:after="0"/>
        <w:rPr>
          <w:rFonts w:ascii="Times New Roman" w:hAnsi="Times New Roman" w:cs="Times New Roman"/>
          <w:sz w:val="24"/>
          <w:szCs w:val="24"/>
        </w:rPr>
        <w:pPrChange w:id="70" w:author="Jessica Stanis" w:date="2015-11-03T18:48:00Z">
          <w:pPr>
            <w:pStyle w:val="ListParagraph"/>
            <w:numPr>
              <w:ilvl w:val="1"/>
              <w:numId w:val="5"/>
            </w:numPr>
            <w:ind w:left="792" w:hanging="432"/>
          </w:pPr>
        </w:pPrChange>
      </w:pPr>
      <w:r w:rsidRPr="002664A7">
        <w:rPr>
          <w:rFonts w:ascii="Times New Roman" w:hAnsi="Times New Roman" w:cs="Times New Roman"/>
          <w:sz w:val="24"/>
          <w:szCs w:val="24"/>
        </w:rPr>
        <w:t>Discard MEPs that occur either before TMS stimulation, or more than 100 ms after stimu</w:t>
      </w:r>
      <w:r w:rsidR="002F268F">
        <w:rPr>
          <w:rFonts w:ascii="Times New Roman" w:hAnsi="Times New Roman" w:cs="Times New Roman"/>
          <w:sz w:val="24"/>
          <w:szCs w:val="24"/>
        </w:rPr>
        <w:t>lation to remove spurious spikes.</w:t>
      </w:r>
    </w:p>
    <w:p w14:paraId="0952700E" w14:textId="77777777" w:rsidR="002F268F" w:rsidRPr="002F268F" w:rsidRDefault="002F268F" w:rsidP="000A6A5A">
      <w:pPr>
        <w:rPr>
          <w:rFonts w:ascii="Times New Roman" w:hAnsi="Times New Roman" w:cs="Times New Roman"/>
        </w:rPr>
      </w:pPr>
    </w:p>
    <w:p w14:paraId="5FB3A876" w14:textId="35B828E2" w:rsidR="00DB1DF1" w:rsidRDefault="00DB1DF1">
      <w:pPr>
        <w:pStyle w:val="ListParagraph"/>
        <w:numPr>
          <w:ilvl w:val="1"/>
          <w:numId w:val="5"/>
        </w:numPr>
        <w:spacing w:after="0"/>
        <w:rPr>
          <w:rFonts w:ascii="Times New Roman" w:hAnsi="Times New Roman" w:cs="Times New Roman"/>
          <w:sz w:val="24"/>
          <w:szCs w:val="24"/>
        </w:rPr>
        <w:pPrChange w:id="71" w:author="Jessica Stanis" w:date="2015-11-03T18:48:00Z">
          <w:pPr>
            <w:pStyle w:val="ListParagraph"/>
            <w:numPr>
              <w:ilvl w:val="1"/>
              <w:numId w:val="5"/>
            </w:numPr>
            <w:ind w:left="792" w:hanging="432"/>
          </w:pPr>
        </w:pPrChange>
      </w:pPr>
      <w:r w:rsidRPr="002664A7">
        <w:rPr>
          <w:rFonts w:ascii="Times New Roman" w:hAnsi="Times New Roman" w:cs="Times New Roman"/>
          <w:sz w:val="24"/>
          <w:szCs w:val="24"/>
        </w:rPr>
        <w:lastRenderedPageBreak/>
        <w:t xml:space="preserve">For each subject, calculate the average MEP amplitude for the </w:t>
      </w:r>
      <w:r w:rsidR="00430726">
        <w:rPr>
          <w:rFonts w:ascii="Times New Roman" w:hAnsi="Times New Roman" w:cs="Times New Roman"/>
          <w:sz w:val="24"/>
          <w:szCs w:val="24"/>
        </w:rPr>
        <w:t xml:space="preserve">baseline, </w:t>
      </w:r>
      <w:r w:rsidRPr="002664A7">
        <w:rPr>
          <w:rFonts w:ascii="Times New Roman" w:hAnsi="Times New Roman" w:cs="Times New Roman"/>
          <w:sz w:val="24"/>
          <w:szCs w:val="24"/>
        </w:rPr>
        <w:t>action observation</w:t>
      </w:r>
      <w:r w:rsidR="00430726">
        <w:rPr>
          <w:rFonts w:ascii="Times New Roman" w:hAnsi="Times New Roman" w:cs="Times New Roman"/>
          <w:sz w:val="24"/>
          <w:szCs w:val="24"/>
        </w:rPr>
        <w:t>, and</w:t>
      </w:r>
      <w:r w:rsidRPr="002664A7">
        <w:rPr>
          <w:rFonts w:ascii="Times New Roman" w:hAnsi="Times New Roman" w:cs="Times New Roman"/>
          <w:sz w:val="24"/>
          <w:szCs w:val="24"/>
        </w:rPr>
        <w:t xml:space="preserve"> control condition</w:t>
      </w:r>
      <w:r w:rsidR="00430726">
        <w:rPr>
          <w:rFonts w:ascii="Times New Roman" w:hAnsi="Times New Roman" w:cs="Times New Roman"/>
          <w:sz w:val="24"/>
          <w:szCs w:val="24"/>
        </w:rPr>
        <w:t>s</w:t>
      </w:r>
      <w:r w:rsidR="002F268F">
        <w:rPr>
          <w:rFonts w:ascii="Times New Roman" w:hAnsi="Times New Roman" w:cs="Times New Roman"/>
          <w:sz w:val="24"/>
          <w:szCs w:val="24"/>
        </w:rPr>
        <w:t>.</w:t>
      </w:r>
    </w:p>
    <w:p w14:paraId="18CBE9B9" w14:textId="77777777" w:rsidR="002F268F" w:rsidRPr="002F268F" w:rsidRDefault="002F268F" w:rsidP="000A6A5A">
      <w:pPr>
        <w:rPr>
          <w:rFonts w:ascii="Times New Roman" w:hAnsi="Times New Roman" w:cs="Times New Roman"/>
        </w:rPr>
      </w:pPr>
    </w:p>
    <w:p w14:paraId="701BF6A5" w14:textId="35857478" w:rsidR="00D32485" w:rsidRPr="000A6A5A" w:rsidDel="000A6A5A" w:rsidRDefault="004C547C">
      <w:pPr>
        <w:pStyle w:val="ListParagraph"/>
        <w:numPr>
          <w:ilvl w:val="1"/>
          <w:numId w:val="5"/>
        </w:numPr>
        <w:spacing w:after="0"/>
        <w:ind w:left="810"/>
        <w:rPr>
          <w:del w:id="72" w:author="Jessica Stanis" w:date="2015-11-03T18:37:00Z"/>
          <w:rFonts w:ascii="Times New Roman" w:hAnsi="Times New Roman" w:cs="Times New Roman"/>
          <w:rPrChange w:id="73" w:author="Jessica Stanis" w:date="2015-11-03T18:48:00Z">
            <w:rPr>
              <w:del w:id="74" w:author="Jessica Stanis" w:date="2015-11-03T18:37:00Z"/>
              <w:rFonts w:ascii="Times New Roman" w:hAnsi="Times New Roman" w:cs="Times New Roman"/>
              <w:sz w:val="24"/>
              <w:szCs w:val="24"/>
            </w:rPr>
          </w:rPrChange>
        </w:rPr>
        <w:pPrChange w:id="75" w:author="Jessica Stanis" w:date="2015-11-03T18:48:00Z">
          <w:pPr>
            <w:pStyle w:val="ListParagraph"/>
            <w:ind w:left="360"/>
          </w:pPr>
        </w:pPrChange>
      </w:pPr>
      <w:r w:rsidRPr="006F4EB6">
        <w:rPr>
          <w:rFonts w:ascii="Times New Roman" w:hAnsi="Times New Roman" w:cs="Times New Roman"/>
          <w:sz w:val="24"/>
          <w:szCs w:val="24"/>
        </w:rPr>
        <w:t xml:space="preserve">Perform analysis of variance (ANOVA) on the group data to test the hypothesis that </w:t>
      </w:r>
      <w:r w:rsidR="006F4EB6">
        <w:rPr>
          <w:rFonts w:ascii="Times New Roman" w:hAnsi="Times New Roman" w:cs="Times New Roman"/>
          <w:sz w:val="24"/>
          <w:szCs w:val="24"/>
        </w:rPr>
        <w:t>MEP amplitude is affected by action observation.</w:t>
      </w:r>
    </w:p>
    <w:p w14:paraId="755D22CA" w14:textId="77777777" w:rsidR="00916A67" w:rsidRPr="000A6A5A" w:rsidDel="008E0300" w:rsidRDefault="00916A67">
      <w:pPr>
        <w:numPr>
          <w:ilvl w:val="0"/>
          <w:numId w:val="5"/>
        </w:numPr>
        <w:rPr>
          <w:del w:id="76" w:author="Jessica Stanis" w:date="2015-11-03T18:37:00Z"/>
          <w:rFonts w:ascii="Times New Roman" w:hAnsi="Times New Roman" w:cs="Times New Roman"/>
        </w:rPr>
        <w:pPrChange w:id="77" w:author="Jessica Stanis" w:date="2015-11-03T18:48:00Z">
          <w:pPr/>
        </w:pPrChange>
      </w:pPr>
    </w:p>
    <w:p w14:paraId="3BB3A210" w14:textId="77777777" w:rsidR="00916A67" w:rsidDel="008E0300" w:rsidRDefault="00916A67">
      <w:pPr>
        <w:pStyle w:val="ListParagraph"/>
        <w:spacing w:after="0"/>
        <w:ind w:left="810"/>
        <w:rPr>
          <w:del w:id="78" w:author="Jessica Stanis" w:date="2015-11-03T18:37:00Z"/>
          <w:rFonts w:ascii="Times New Roman" w:hAnsi="Times New Roman" w:cs="Times New Roman"/>
        </w:rPr>
        <w:pPrChange w:id="79" w:author="Jessica Stanis" w:date="2015-11-03T18:48:00Z">
          <w:pPr>
            <w:pStyle w:val="ListParagraph"/>
            <w:ind w:left="360"/>
          </w:pPr>
        </w:pPrChange>
      </w:pPr>
    </w:p>
    <w:p w14:paraId="5668CC66" w14:textId="77777777" w:rsidR="00916A67" w:rsidDel="008E0300" w:rsidRDefault="00916A67">
      <w:pPr>
        <w:pStyle w:val="ListParagraph"/>
        <w:spacing w:after="0"/>
        <w:ind w:left="810"/>
        <w:rPr>
          <w:del w:id="80" w:author="Jessica Stanis" w:date="2015-11-03T18:37:00Z"/>
          <w:rFonts w:ascii="Times New Roman" w:hAnsi="Times New Roman" w:cs="Times New Roman"/>
        </w:rPr>
        <w:pPrChange w:id="81" w:author="Jessica Stanis" w:date="2015-11-03T18:48:00Z">
          <w:pPr>
            <w:pStyle w:val="ListParagraph"/>
            <w:ind w:left="360"/>
          </w:pPr>
        </w:pPrChange>
      </w:pPr>
    </w:p>
    <w:p w14:paraId="0D7639BA" w14:textId="77777777" w:rsidR="00916A67" w:rsidDel="008E0300" w:rsidRDefault="00916A67">
      <w:pPr>
        <w:pStyle w:val="ListParagraph"/>
        <w:spacing w:after="0"/>
        <w:ind w:left="810"/>
        <w:rPr>
          <w:del w:id="82" w:author="Jessica Stanis" w:date="2015-11-03T18:37:00Z"/>
          <w:rFonts w:ascii="Times New Roman" w:hAnsi="Times New Roman" w:cs="Times New Roman"/>
        </w:rPr>
        <w:pPrChange w:id="83" w:author="Jessica Stanis" w:date="2015-11-03T18:48:00Z">
          <w:pPr>
            <w:pStyle w:val="ListParagraph"/>
            <w:ind w:left="360"/>
          </w:pPr>
        </w:pPrChange>
      </w:pPr>
    </w:p>
    <w:p w14:paraId="0B9151CA" w14:textId="77777777" w:rsidR="00916A67" w:rsidRPr="006F4EB6" w:rsidRDefault="00916A67">
      <w:pPr>
        <w:pStyle w:val="ListParagraph"/>
        <w:numPr>
          <w:ilvl w:val="1"/>
          <w:numId w:val="5"/>
        </w:numPr>
        <w:spacing w:after="0"/>
        <w:ind w:left="810"/>
        <w:rPr>
          <w:rFonts w:ascii="Times New Roman" w:hAnsi="Times New Roman" w:cs="Times New Roman"/>
        </w:rPr>
        <w:pPrChange w:id="84" w:author="Jessica Stanis" w:date="2015-11-03T18:48:00Z">
          <w:pPr>
            <w:pStyle w:val="ListParagraph"/>
            <w:ind w:left="360"/>
          </w:pPr>
        </w:pPrChange>
      </w:pPr>
    </w:p>
    <w:p w14:paraId="579B0BA0" w14:textId="77777777" w:rsidR="000A6A5A" w:rsidRDefault="000A6A5A" w:rsidP="000A6A5A">
      <w:pPr>
        <w:rPr>
          <w:ins w:id="85" w:author="Jessica Stanis" w:date="2015-11-03T18:48:00Z"/>
          <w:rFonts w:ascii="Times New Roman" w:hAnsi="Times New Roman" w:cs="Times New Roman"/>
          <w:b/>
          <w:sz w:val="28"/>
        </w:rPr>
      </w:pPr>
    </w:p>
    <w:p w14:paraId="776606D3" w14:textId="5057B3B8" w:rsidR="00113944" w:rsidRPr="00290F1F" w:rsidRDefault="00290F1F" w:rsidP="000A6A5A">
      <w:pPr>
        <w:rPr>
          <w:rFonts w:ascii="Times New Roman" w:hAnsi="Times New Roman" w:cs="Times New Roman"/>
          <w:b/>
          <w:sz w:val="28"/>
        </w:rPr>
      </w:pPr>
      <w:r>
        <w:rPr>
          <w:rFonts w:ascii="Times New Roman" w:hAnsi="Times New Roman" w:cs="Times New Roman"/>
          <w:b/>
          <w:sz w:val="28"/>
        </w:rPr>
        <w:t>Representative R</w:t>
      </w:r>
      <w:r w:rsidR="00113944" w:rsidRPr="00290F1F">
        <w:rPr>
          <w:rFonts w:ascii="Times New Roman" w:hAnsi="Times New Roman" w:cs="Times New Roman"/>
          <w:b/>
          <w:sz w:val="28"/>
        </w:rPr>
        <w:t>esults</w:t>
      </w:r>
    </w:p>
    <w:p w14:paraId="2446A6E0" w14:textId="77777777" w:rsidR="005B1E7D" w:rsidRDefault="005B1E7D" w:rsidP="00113944">
      <w:pPr>
        <w:rPr>
          <w:rFonts w:ascii="Times New Roman" w:hAnsi="Times New Roman" w:cs="Times New Roman"/>
          <w:b/>
        </w:rPr>
      </w:pPr>
    </w:p>
    <w:p w14:paraId="0C36E94A" w14:textId="5C742242" w:rsidR="00815E4B" w:rsidRDefault="00C96398" w:rsidP="004A0742">
      <w:pPr>
        <w:ind w:firstLine="720"/>
        <w:rPr>
          <w:rFonts w:ascii="Times New Roman" w:hAnsi="Times New Roman" w:cs="Times New Roman"/>
        </w:rPr>
      </w:pPr>
      <w:r>
        <w:rPr>
          <w:rFonts w:ascii="Times New Roman" w:hAnsi="Times New Roman" w:cs="Times New Roman"/>
        </w:rPr>
        <w:t>A comparison of MEP amplitudes reveals a facilitation effect</w:t>
      </w:r>
      <w:r w:rsidR="00815E4B">
        <w:rPr>
          <w:rFonts w:ascii="Times New Roman" w:hAnsi="Times New Roman" w:cs="Times New Roman"/>
        </w:rPr>
        <w:t xml:space="preserve"> </w:t>
      </w:r>
      <w:r w:rsidR="00815E4B" w:rsidRPr="0046560E">
        <w:rPr>
          <w:rFonts w:ascii="Times New Roman" w:hAnsi="Times New Roman" w:cs="Times New Roman"/>
          <w:b/>
        </w:rPr>
        <w:t xml:space="preserve">(Figure </w:t>
      </w:r>
      <w:r w:rsidR="000D3DC3" w:rsidRPr="0046560E">
        <w:rPr>
          <w:rFonts w:ascii="Times New Roman" w:hAnsi="Times New Roman" w:cs="Times New Roman"/>
          <w:b/>
        </w:rPr>
        <w:t>2</w:t>
      </w:r>
      <w:r w:rsidR="00815E4B" w:rsidRPr="0046560E">
        <w:rPr>
          <w:rFonts w:ascii="Times New Roman" w:hAnsi="Times New Roman" w:cs="Times New Roman"/>
          <w:b/>
        </w:rPr>
        <w:t>)</w:t>
      </w:r>
      <w:r w:rsidRPr="006141A1">
        <w:rPr>
          <w:rFonts w:ascii="Times New Roman" w:hAnsi="Times New Roman" w:cs="Times New Roman"/>
        </w:rPr>
        <w:t>.</w:t>
      </w:r>
      <w:r>
        <w:rPr>
          <w:rFonts w:ascii="Times New Roman" w:hAnsi="Times New Roman" w:cs="Times New Roman"/>
        </w:rPr>
        <w:t xml:space="preserve"> MEP amplitude recorded from the FDI muscle is significantly greater during the </w:t>
      </w:r>
      <w:r w:rsidR="00815E4B">
        <w:rPr>
          <w:rFonts w:ascii="Times New Roman" w:hAnsi="Times New Roman" w:cs="Times New Roman"/>
        </w:rPr>
        <w:t xml:space="preserve">hand action videos compared with control videos. This result suggests that the motor cortex increases in excitability during action observation. </w:t>
      </w:r>
    </w:p>
    <w:p w14:paraId="0660DA5A" w14:textId="0375BF4B" w:rsidR="00916A67" w:rsidDel="008E0300" w:rsidRDefault="00AE335C" w:rsidP="00815E4B">
      <w:pPr>
        <w:ind w:firstLine="720"/>
        <w:rPr>
          <w:del w:id="86" w:author="Jessica Stanis" w:date="2015-11-03T18:36:00Z"/>
          <w:rFonts w:ascii="Times New Roman" w:hAnsi="Times New Roman" w:cs="Times New Roman"/>
        </w:rPr>
      </w:pPr>
      <w:r>
        <w:rPr>
          <w:rFonts w:ascii="Times New Roman" w:hAnsi="Times New Roman" w:cs="Times New Roman"/>
        </w:rPr>
        <w:t xml:space="preserve">Notably, the facilitation effect is </w:t>
      </w:r>
      <w:r w:rsidR="00F9748B">
        <w:rPr>
          <w:rFonts w:ascii="Times New Roman" w:hAnsi="Times New Roman" w:cs="Times New Roman"/>
        </w:rPr>
        <w:t xml:space="preserve">relatively selective for the videos that involve a grasping action, as MEPs recorded during </w:t>
      </w:r>
      <w:r w:rsidR="00871B37">
        <w:rPr>
          <w:rFonts w:ascii="Times New Roman" w:hAnsi="Times New Roman" w:cs="Times New Roman"/>
        </w:rPr>
        <w:t xml:space="preserve">observation of </w:t>
      </w:r>
      <w:r w:rsidR="00F9748B">
        <w:rPr>
          <w:rFonts w:ascii="Times New Roman" w:hAnsi="Times New Roman" w:cs="Times New Roman"/>
        </w:rPr>
        <w:t xml:space="preserve">the arm movement video show smaller MEPs compared with the hand action video. </w:t>
      </w:r>
      <w:r w:rsidR="00815E4B">
        <w:rPr>
          <w:rFonts w:ascii="Times New Roman" w:hAnsi="Times New Roman" w:cs="Times New Roman"/>
        </w:rPr>
        <w:t xml:space="preserve">This suggests that </w:t>
      </w:r>
      <w:r w:rsidR="0042041B">
        <w:rPr>
          <w:rFonts w:ascii="Times New Roman" w:hAnsi="Times New Roman" w:cs="Times New Roman"/>
        </w:rPr>
        <w:t xml:space="preserve">the motor facilitation that occurs during action observation does not affect the entire motor cortex, but instead is specific to the muscle movements that are observed. </w:t>
      </w:r>
      <w:r w:rsidR="00265099">
        <w:rPr>
          <w:rFonts w:ascii="Times New Roman" w:hAnsi="Times New Roman" w:cs="Times New Roman"/>
        </w:rPr>
        <w:t xml:space="preserve">In fact, the motor facilitation effect appears to be specific not only for which muscle is observed, but also to </w:t>
      </w:r>
      <w:r w:rsidR="00265099" w:rsidRPr="00265099">
        <w:rPr>
          <w:rFonts w:ascii="Times New Roman" w:hAnsi="Times New Roman" w:cs="Times New Roman"/>
          <w:i/>
        </w:rPr>
        <w:t>when</w:t>
      </w:r>
      <w:r w:rsidR="00265099">
        <w:rPr>
          <w:rFonts w:ascii="Times New Roman" w:hAnsi="Times New Roman" w:cs="Times New Roman"/>
        </w:rPr>
        <w:t xml:space="preserve"> the muscle </w:t>
      </w:r>
      <w:ins w:id="87" w:author="Jessica Stanis" w:date="2015-11-04T11:23:00Z">
        <w:r w:rsidR="00EE74AE">
          <w:rPr>
            <w:rFonts w:ascii="Times New Roman" w:hAnsi="Times New Roman" w:cs="Times New Roman"/>
          </w:rPr>
          <w:t xml:space="preserve">is </w:t>
        </w:r>
      </w:ins>
      <w:r w:rsidR="00265099">
        <w:rPr>
          <w:rFonts w:ascii="Times New Roman" w:hAnsi="Times New Roman" w:cs="Times New Roman"/>
        </w:rPr>
        <w:t xml:space="preserve">observed. For instance, Gangitano </w:t>
      </w:r>
      <w:r w:rsidR="00265099" w:rsidRPr="00FB120A">
        <w:rPr>
          <w:rFonts w:ascii="Times New Roman" w:hAnsi="Times New Roman" w:cs="Times New Roman"/>
          <w:i/>
          <w:rPrChange w:id="88" w:author="Jessica Stanis" w:date="2015-11-03T18:57:00Z">
            <w:rPr>
              <w:rFonts w:ascii="Times New Roman" w:eastAsiaTheme="minorHAnsi" w:hAnsi="Times New Roman" w:cs="Times New Roman"/>
              <w:sz w:val="22"/>
              <w:szCs w:val="22"/>
            </w:rPr>
          </w:rPrChange>
        </w:rPr>
        <w:t>et al.</w:t>
      </w:r>
      <w:r w:rsidR="00265099">
        <w:rPr>
          <w:rFonts w:ascii="Times New Roman" w:hAnsi="Times New Roman" w:cs="Times New Roman"/>
        </w:rPr>
        <w:t xml:space="preserve"> have demonstrated temporal correlation between motor excitability and observed action dynamics</w:t>
      </w:r>
      <w:del w:id="89" w:author="Jessica Stanis" w:date="2015-11-03T18:36:00Z">
        <w:r w:rsidR="00E11798" w:rsidDel="008E0300">
          <w:rPr>
            <w:rFonts w:ascii="Times New Roman" w:hAnsi="Times New Roman" w:cs="Times New Roman"/>
          </w:rPr>
          <w:fldChar w:fldCharType="begin"/>
        </w:r>
        <w:r w:rsidR="00E11798" w:rsidDel="008E0300">
          <w:rPr>
            <w:rFonts w:ascii="Times New Roman" w:hAnsi="Times New Roman" w:cs="Times New Roman"/>
          </w:rPr>
          <w:delInstrText xml:space="preserve"> ADDIN EN.CITE &lt;EndNote&gt;&lt;Cite&gt;&lt;Author&gt;Gangitano&lt;/Author&gt;&lt;Year&gt;2001&lt;/Year&gt;&lt;RecNum&gt;29&lt;/RecNum&gt;&lt;DisplayText&gt;&lt;style face="superscript"&gt;3&lt;/style&gt;&lt;/DisplayText&gt;&lt;record&gt;&lt;rec-number&gt;29&lt;/rec-number&gt;&lt;foreign-keys&gt;&lt;key app="EN" db-id="9pdw9pzz8zr5peet2e4v0sv0pweef0zpvs95" timestamp="1446231821"&gt;29&lt;/key&gt;&lt;/foreign-keys&gt;&lt;ref-type name="Journal Article"&gt;17&lt;/ref-type&gt;&lt;contributors&gt;&lt;authors&gt;&lt;author&gt;Gangitano, M.&lt;/author&gt;&lt;author&gt;Mottaghy, F. M.&lt;/author&gt;&lt;author&gt;Pascual-Leone, A.&lt;/author&gt;&lt;/authors&gt;&lt;/contributors&gt;&lt;auth-address&gt;Department of Neurology, Beth Israel Deaconess Medical Center, Harvard Medical School, Boston, MA 02215, USA.&lt;/auth-address&gt;&lt;titles&gt;&lt;title&gt;Phase-specific modulation of cortical motor output during movement observation&lt;/title&gt;&lt;secondary-title&gt;Neuroreport&lt;/secondary-title&gt;&lt;/titles&gt;&lt;periodical&gt;&lt;full-title&gt;Neuroreport&lt;/full-title&gt;&lt;/periodical&gt;&lt;pages&gt;1489-92&lt;/pages&gt;&lt;volume&gt;12&lt;/volume&gt;&lt;number&gt;7&lt;/number&gt;&lt;keywords&gt;&lt;keyword&gt;Acoustic Stimulation&lt;/keyword&gt;&lt;keyword&gt;Adult&lt;/keyword&gt;&lt;keyword&gt;Arm/innervation/*physiology&lt;/keyword&gt;&lt;keyword&gt;Electric Stimulation&lt;/keyword&gt;&lt;keyword&gt;Evoked Potentials, Motor/*physiology&lt;/keyword&gt;&lt;keyword&gt;Hand Strength/*physiology&lt;/keyword&gt;&lt;keyword&gt;Humans&lt;/keyword&gt;&lt;keyword&gt;Magnetics&lt;/keyword&gt;&lt;keyword&gt;Motor Cortex/*physiology&lt;/keyword&gt;&lt;keyword&gt;Movement/*physiology&lt;/keyword&gt;&lt;keyword&gt;Neurons/*physiology&lt;/keyword&gt;&lt;keyword&gt;Neuropsychological Tests&lt;/keyword&gt;&lt;keyword&gt;Photic Stimulation&lt;/keyword&gt;&lt;keyword&gt;Psychomotor Performance/physiology&lt;/keyword&gt;&lt;/keywords&gt;&lt;dates&gt;&lt;year&gt;2001&lt;/year&gt;&lt;pub-dates&gt;&lt;date&gt;May 25&lt;/date&gt;&lt;/pub-dates&gt;&lt;/dates&gt;&lt;isbn&gt;0959-4965 (Print)&amp;#xD;0959-4965 (Linking)&lt;/isbn&gt;&lt;accession-num&gt;11388435&lt;/accession-num&gt;&lt;urls&gt;&lt;related-urls&gt;&lt;url&gt;http://www.ncbi.nlm.nih.gov/pubmed/11388435&lt;/url&gt;&lt;/related-urls&gt;&lt;/urls&gt;&lt;/record&gt;&lt;/Cite&gt;&lt;/EndNote&gt;</w:delInstrText>
        </w:r>
        <w:r w:rsidR="00E11798" w:rsidDel="008E0300">
          <w:rPr>
            <w:rFonts w:ascii="Times New Roman" w:hAnsi="Times New Roman" w:cs="Times New Roman"/>
          </w:rPr>
          <w:fldChar w:fldCharType="separate"/>
        </w:r>
        <w:r w:rsidR="00E11798" w:rsidRPr="00E11798" w:rsidDel="008E0300">
          <w:rPr>
            <w:rFonts w:ascii="Times New Roman" w:hAnsi="Times New Roman" w:cs="Times New Roman"/>
            <w:noProof/>
            <w:vertAlign w:val="superscript"/>
          </w:rPr>
          <w:delText>3</w:delText>
        </w:r>
        <w:r w:rsidR="00E11798" w:rsidDel="008E0300">
          <w:rPr>
            <w:rFonts w:ascii="Times New Roman" w:hAnsi="Times New Roman" w:cs="Times New Roman"/>
          </w:rPr>
          <w:fldChar w:fldCharType="end"/>
        </w:r>
      </w:del>
      <w:r w:rsidR="00265099">
        <w:rPr>
          <w:rFonts w:ascii="Times New Roman" w:hAnsi="Times New Roman" w:cs="Times New Roman"/>
        </w:rPr>
        <w:t>.</w:t>
      </w:r>
      <w:ins w:id="90" w:author="Jessica Stanis" w:date="2015-11-03T18:37:00Z">
        <w:r w:rsidR="008E0300">
          <w:rPr>
            <w:rFonts w:ascii="Times New Roman" w:hAnsi="Times New Roman" w:cs="Times New Roman"/>
          </w:rPr>
          <w:fldChar w:fldCharType="begin"/>
        </w:r>
        <w:r w:rsidR="008E0300">
          <w:rPr>
            <w:rFonts w:ascii="Times New Roman" w:hAnsi="Times New Roman" w:cs="Times New Roman"/>
          </w:rPr>
          <w:instrText xml:space="preserve"> ADDIN EN.CITE &lt;EndNote&gt;&lt;Cite&gt;&lt;Author&gt;Gangitano&lt;/Author&gt;&lt;Year&gt;2001&lt;/Year&gt;&lt;RecNum&gt;29&lt;/RecNum&gt;&lt;DisplayText&gt;&lt;style face="superscript"&gt;3&lt;/style&gt;&lt;/DisplayText&gt;&lt;record&gt;&lt;rec-number&gt;29&lt;/rec-number&gt;&lt;foreign-keys&gt;&lt;key app="EN" db-id="9pdw9pzz8zr5peet2e4v0sv0pweef0zpvs95" timestamp="1446231821"&gt;29&lt;/key&gt;&lt;/foreign-keys&gt;&lt;ref-type name="Journal Article"&gt;17&lt;/ref-type&gt;&lt;contributors&gt;&lt;authors&gt;&lt;author&gt;Gangitano, M.&lt;/author&gt;&lt;author&gt;Mottaghy, F. M.&lt;/author&gt;&lt;author&gt;Pascual-Leone, A.&lt;/author&gt;&lt;/authors&gt;&lt;/contributors&gt;&lt;auth-address&gt;Department of Neurology, Beth Israel Deaconess Medical Center, Harvard Medical School, Boston, MA 02215, USA.&lt;/auth-address&gt;&lt;titles&gt;&lt;title&gt;Phase-specific modulation of cortical motor output during movement observation&lt;/title&gt;&lt;secondary-title&gt;Neuroreport&lt;/secondary-title&gt;&lt;/titles&gt;&lt;periodical&gt;&lt;full-title&gt;Neuroreport&lt;/full-title&gt;&lt;/periodical&gt;&lt;pages&gt;1489-92&lt;/pages&gt;&lt;volume&gt;12&lt;/volume&gt;&lt;number&gt;7&lt;/number&gt;&lt;keywords&gt;&lt;keyword&gt;Acoustic Stimulation&lt;/keyword&gt;&lt;keyword&gt;Adult&lt;/keyword&gt;&lt;keyword&gt;Arm/innervation/*physiology&lt;/keyword&gt;&lt;keyword&gt;Electric Stimulation&lt;/keyword&gt;&lt;keyword&gt;Evoked Potentials, Motor/*physiology&lt;/keyword&gt;&lt;keyword&gt;Hand Strength/*physiology&lt;/keyword&gt;&lt;keyword&gt;Humans&lt;/keyword&gt;&lt;keyword&gt;Magnetics&lt;/keyword&gt;&lt;keyword&gt;Motor Cortex/*physiology&lt;/keyword&gt;&lt;keyword&gt;Movement/*physiology&lt;/keyword&gt;&lt;keyword&gt;Neurons/*physiology&lt;/keyword&gt;&lt;keyword&gt;Neuropsychological Tests&lt;/keyword&gt;&lt;keyword&gt;Photic Stimulation&lt;/keyword&gt;&lt;keyword&gt;Psychomotor Performance/physiology&lt;/keyword&gt;&lt;/keywords&gt;&lt;dates&gt;&lt;year&gt;2001&lt;/year&gt;&lt;pub-dates&gt;&lt;date&gt;May 25&lt;/date&gt;&lt;/pub-dates&gt;&lt;/dates&gt;&lt;isbn&gt;0959-4965 (Print)&amp;#xD;0959-4965 (Linking)&lt;/isbn&gt;&lt;accession-num&gt;11388435&lt;/accession-num&gt;&lt;urls&gt;&lt;related-urls&gt;&lt;url&gt;http://www.ncbi.nlm.nih.gov/pubmed/11388435&lt;/url&gt;&lt;/related-urls&gt;&lt;/urls&gt;&lt;/record&gt;&lt;/Cite&gt;&lt;/EndNote&gt;</w:instrText>
        </w:r>
        <w:r w:rsidR="008E0300">
          <w:rPr>
            <w:rFonts w:ascii="Times New Roman" w:hAnsi="Times New Roman" w:cs="Times New Roman"/>
          </w:rPr>
          <w:fldChar w:fldCharType="separate"/>
        </w:r>
        <w:r w:rsidR="008E0300" w:rsidRPr="00E11798">
          <w:rPr>
            <w:rFonts w:ascii="Times New Roman" w:hAnsi="Times New Roman" w:cs="Times New Roman"/>
            <w:noProof/>
            <w:vertAlign w:val="superscript"/>
          </w:rPr>
          <w:t>3</w:t>
        </w:r>
        <w:r w:rsidR="008E0300">
          <w:rPr>
            <w:rFonts w:ascii="Times New Roman" w:hAnsi="Times New Roman" w:cs="Times New Roman"/>
          </w:rPr>
          <w:fldChar w:fldCharType="end"/>
        </w:r>
      </w:ins>
      <w:r w:rsidR="00265099">
        <w:rPr>
          <w:rFonts w:ascii="Times New Roman" w:hAnsi="Times New Roman" w:cs="Times New Roman"/>
        </w:rPr>
        <w:t xml:space="preserve"> </w:t>
      </w:r>
    </w:p>
    <w:p w14:paraId="2CA560F6" w14:textId="4CA55AD4" w:rsidR="00E617EE" w:rsidRPr="00F93C7C" w:rsidRDefault="007A33C3">
      <w:pPr>
        <w:ind w:firstLine="720"/>
        <w:rPr>
          <w:rFonts w:ascii="Times New Roman" w:hAnsi="Times New Roman" w:cs="Times New Roman"/>
        </w:rPr>
        <w:pPrChange w:id="91" w:author="Jessica Stanis" w:date="2015-11-03T18:36:00Z">
          <w:pPr/>
        </w:pPrChange>
      </w:pPr>
      <w:del w:id="92" w:author="Jessica Stanis" w:date="2015-11-03T18:36:00Z">
        <w:r w:rsidDel="008E0300">
          <w:rPr>
            <w:rFonts w:ascii="Times New Roman" w:hAnsi="Times New Roman" w:cs="Times New Roman"/>
          </w:rPr>
          <w:tab/>
        </w:r>
      </w:del>
      <w:r w:rsidR="0013721C">
        <w:rPr>
          <w:rFonts w:ascii="Times New Roman" w:hAnsi="Times New Roman" w:cs="Times New Roman"/>
        </w:rPr>
        <w:t xml:space="preserve"> </w:t>
      </w:r>
    </w:p>
    <w:p w14:paraId="5F85848C" w14:textId="77777777" w:rsidR="00E617EE" w:rsidRDefault="00E617EE" w:rsidP="00113944">
      <w:pPr>
        <w:rPr>
          <w:rFonts w:ascii="Times New Roman" w:hAnsi="Times New Roman" w:cs="Times New Roman"/>
          <w:b/>
        </w:rPr>
      </w:pPr>
    </w:p>
    <w:p w14:paraId="75CE1765" w14:textId="3B5A78C4" w:rsidR="0008199B" w:rsidRPr="00290F1F" w:rsidRDefault="00FA6D79" w:rsidP="00113944">
      <w:pPr>
        <w:rPr>
          <w:rFonts w:ascii="Times New Roman" w:hAnsi="Times New Roman" w:cs="Times New Roman"/>
          <w:b/>
          <w:sz w:val="28"/>
        </w:rPr>
      </w:pPr>
      <w:r w:rsidRPr="00290F1F">
        <w:rPr>
          <w:rFonts w:ascii="Times New Roman" w:hAnsi="Times New Roman" w:cs="Times New Roman"/>
          <w:b/>
          <w:sz w:val="28"/>
        </w:rPr>
        <w:t>Applications</w:t>
      </w:r>
    </w:p>
    <w:p w14:paraId="6630D2FF" w14:textId="77777777" w:rsidR="00FA6D79" w:rsidRDefault="00FA6D79" w:rsidP="00113944">
      <w:pPr>
        <w:rPr>
          <w:rFonts w:ascii="Times New Roman" w:hAnsi="Times New Roman" w:cs="Times New Roman"/>
        </w:rPr>
      </w:pPr>
    </w:p>
    <w:p w14:paraId="6879AC41" w14:textId="6AD5C4AF" w:rsidR="00583044" w:rsidRDefault="00B6375D" w:rsidP="00113944">
      <w:pPr>
        <w:rPr>
          <w:rFonts w:ascii="Times New Roman" w:hAnsi="Times New Roman" w:cs="Times New Roman"/>
        </w:rPr>
      </w:pPr>
      <w:r>
        <w:rPr>
          <w:rFonts w:ascii="Times New Roman" w:hAnsi="Times New Roman" w:cs="Times New Roman"/>
        </w:rPr>
        <w:tab/>
        <w:t xml:space="preserve">The single-pulse TMS technique lends itself well to the study of the motor cortex, both because of the accessible location of this cortex on the frontal surface of the brain, and also because of the directly observable reaction produced in the muscle in the form of MEPs. </w:t>
      </w:r>
      <w:r w:rsidR="00065107">
        <w:rPr>
          <w:rFonts w:ascii="Times New Roman" w:hAnsi="Times New Roman" w:cs="Times New Roman"/>
        </w:rPr>
        <w:t>The measurement of cortico</w:t>
      </w:r>
      <w:r w:rsidR="00AA3C83">
        <w:rPr>
          <w:rFonts w:ascii="Times New Roman" w:hAnsi="Times New Roman" w:cs="Times New Roman"/>
        </w:rPr>
        <w:t>-</w:t>
      </w:r>
      <w:r w:rsidR="00065107">
        <w:rPr>
          <w:rFonts w:ascii="Times New Roman" w:hAnsi="Times New Roman" w:cs="Times New Roman"/>
        </w:rPr>
        <w:t xml:space="preserve">spinal motor excitability has </w:t>
      </w:r>
      <w:r w:rsidR="00512C33">
        <w:rPr>
          <w:rFonts w:ascii="Times New Roman" w:hAnsi="Times New Roman" w:cs="Times New Roman"/>
        </w:rPr>
        <w:t xml:space="preserve">provided support </w:t>
      </w:r>
      <w:r w:rsidR="000477D8">
        <w:rPr>
          <w:rFonts w:ascii="Times New Roman" w:hAnsi="Times New Roman" w:cs="Times New Roman"/>
        </w:rPr>
        <w:t xml:space="preserve">further </w:t>
      </w:r>
      <w:r w:rsidR="00512C33">
        <w:rPr>
          <w:rFonts w:ascii="Times New Roman" w:hAnsi="Times New Roman" w:cs="Times New Roman"/>
        </w:rPr>
        <w:t xml:space="preserve">for the phenomenon of motor simulation during action observation in humans. </w:t>
      </w:r>
      <w:r w:rsidR="00E41302">
        <w:rPr>
          <w:rFonts w:ascii="Times New Roman" w:hAnsi="Times New Roman" w:cs="Times New Roman"/>
        </w:rPr>
        <w:t xml:space="preserve">This resonant motor activity may </w:t>
      </w:r>
      <w:r w:rsidR="002B478A">
        <w:rPr>
          <w:rFonts w:ascii="Times New Roman" w:hAnsi="Times New Roman" w:cs="Times New Roman"/>
        </w:rPr>
        <w:t xml:space="preserve">have implications for social behavior, for example in contributing </w:t>
      </w:r>
      <w:r w:rsidR="00E41302">
        <w:rPr>
          <w:rFonts w:ascii="Times New Roman" w:hAnsi="Times New Roman" w:cs="Times New Roman"/>
        </w:rPr>
        <w:t xml:space="preserve">to the process of understanding </w:t>
      </w:r>
      <w:r w:rsidR="00B13D1F">
        <w:rPr>
          <w:rFonts w:ascii="Times New Roman" w:hAnsi="Times New Roman" w:cs="Times New Roman"/>
        </w:rPr>
        <w:t>what others are doing</w:t>
      </w:r>
      <w:r w:rsidR="00E41302">
        <w:rPr>
          <w:rFonts w:ascii="Times New Roman" w:hAnsi="Times New Roman" w:cs="Times New Roman"/>
        </w:rPr>
        <w:t xml:space="preserve">. </w:t>
      </w:r>
      <w:r w:rsidR="000764E1">
        <w:rPr>
          <w:rFonts w:ascii="Times New Roman" w:hAnsi="Times New Roman" w:cs="Times New Roman"/>
        </w:rPr>
        <w:t>Furthermore, this same technique has provided evidence for motor activation during the imagination of action</w:t>
      </w:r>
      <w:del w:id="93" w:author="Jessica Stanis" w:date="2015-11-03T18:57:00Z">
        <w:r w:rsidR="000764E1" w:rsidDel="001750B9">
          <w:rPr>
            <w:rFonts w:ascii="Times New Roman" w:hAnsi="Times New Roman" w:cs="Times New Roman"/>
          </w:rPr>
          <w:fldChar w:fldCharType="begin"/>
        </w:r>
        <w:r w:rsidR="000764E1" w:rsidDel="001750B9">
          <w:rPr>
            <w:rFonts w:ascii="Times New Roman" w:hAnsi="Times New Roman" w:cs="Times New Roman"/>
          </w:rPr>
          <w:delInstrText xml:space="preserve"> ADDIN EN.CITE &lt;EndNote&gt;&lt;Cite&gt;&lt;Author&gt;Wright&lt;/Author&gt;&lt;Year&gt;2014&lt;/Year&gt;&lt;RecNum&gt;30&lt;/RecNum&gt;&lt;DisplayText&gt;&lt;style face="superscript"&gt;4&lt;/style&gt;&lt;/DisplayText&gt;&lt;record&gt;&lt;rec-number&gt;30&lt;/rec-number&gt;&lt;foreign-keys&gt;&lt;key app="EN" db-id="9pdw9pzz8zr5peet2e4v0sv0pweef0zpvs95" timestamp="1446233522"&gt;30&lt;/key&gt;&lt;/foreign-keys&gt;&lt;ref-type name="Journal Article"&gt;17&lt;/ref-type&gt;&lt;contributors&gt;&lt;authors&gt;&lt;author&gt;Wright, D. J.&lt;/author&gt;&lt;author&gt;Williams, J.&lt;/author&gt;&lt;author&gt;Holmes, P. S.&lt;/author&gt;&lt;/authors&gt;&lt;/contributors&gt;&lt;auth-address&gt;Institute for Performance Research, Manchester Metropolitan University Crewe, UK.&amp;#xD;Institute for Performance Research, Manchester Metropolitan University Crewe, UK ; Institute of Sport, Exercise and Active Living and College of Sport and Exercise Science, Victoria University Melbourne, VIC, Australia.&lt;/auth-address&gt;&lt;titles&gt;&lt;title&gt;Combined action observation and imagery facilitates corticospinal excitability&lt;/title&gt;&lt;secondary-title&gt;Front Hum Neurosci&lt;/secondary-title&gt;&lt;/titles&gt;&lt;periodical&gt;&lt;full-title&gt;Front Hum Neurosci&lt;/full-title&gt;&lt;/periodical&gt;&lt;pages&gt;951&lt;/pages&gt;&lt;volume&gt;8&lt;/volume&gt;&lt;keywords&gt;&lt;keyword&gt;action observation&lt;/keyword&gt;&lt;keyword&gt;motor evoked potentials&lt;/keyword&gt;&lt;keyword&gt;movement imagery&lt;/keyword&gt;&lt;keyword&gt;stroke rehabilitation&lt;/keyword&gt;&lt;keyword&gt;transcranial magnetic stimulation&lt;/keyword&gt;&lt;/keywords&gt;&lt;dates&gt;&lt;year&gt;2014&lt;/year&gt;&lt;/dates&gt;&lt;isbn&gt;1662-5161 (Electronic)&amp;#xD;1662-5161 (Linking)&lt;/isbn&gt;&lt;accession-num&gt;25505880&lt;/accession-num&gt;&lt;urls&gt;&lt;related-urls&gt;&lt;url&gt;http://www.ncbi.nlm.nih.gov/pubmed/25505880&lt;/url&gt;&lt;/related-urls&gt;&lt;/urls&gt;&lt;custom2&gt;PMC4245481&lt;/custom2&gt;&lt;electronic-resource-num&gt;10.3389/fnhum.2014.00951&lt;/electronic-resource-num&gt;&lt;/record&gt;&lt;/Cite&gt;&lt;/EndNote&gt;</w:delInstrText>
        </w:r>
        <w:r w:rsidR="000764E1" w:rsidDel="001750B9">
          <w:rPr>
            <w:rFonts w:ascii="Times New Roman" w:hAnsi="Times New Roman" w:cs="Times New Roman"/>
          </w:rPr>
          <w:fldChar w:fldCharType="separate"/>
        </w:r>
        <w:r w:rsidR="000764E1" w:rsidRPr="000764E1" w:rsidDel="001750B9">
          <w:rPr>
            <w:rFonts w:ascii="Times New Roman" w:hAnsi="Times New Roman" w:cs="Times New Roman"/>
            <w:noProof/>
            <w:vertAlign w:val="superscript"/>
          </w:rPr>
          <w:delText>4</w:delText>
        </w:r>
        <w:r w:rsidR="000764E1" w:rsidDel="001750B9">
          <w:rPr>
            <w:rFonts w:ascii="Times New Roman" w:hAnsi="Times New Roman" w:cs="Times New Roman"/>
          </w:rPr>
          <w:fldChar w:fldCharType="end"/>
        </w:r>
      </w:del>
      <w:r w:rsidR="000764E1">
        <w:rPr>
          <w:rFonts w:ascii="Times New Roman" w:hAnsi="Times New Roman" w:cs="Times New Roman"/>
        </w:rPr>
        <w:t>,</w:t>
      </w:r>
      <w:ins w:id="94" w:author="Jessica Stanis" w:date="2015-11-03T18:57:00Z">
        <w:r w:rsidR="001750B9">
          <w:rPr>
            <w:rFonts w:ascii="Times New Roman" w:hAnsi="Times New Roman" w:cs="Times New Roman"/>
          </w:rPr>
          <w:fldChar w:fldCharType="begin"/>
        </w:r>
        <w:r w:rsidR="001750B9">
          <w:rPr>
            <w:rFonts w:ascii="Times New Roman" w:hAnsi="Times New Roman" w:cs="Times New Roman"/>
          </w:rPr>
          <w:instrText xml:space="preserve"> ADDIN EN.CITE &lt;EndNote&gt;&lt;Cite&gt;&lt;Author&gt;Wright&lt;/Author&gt;&lt;Year&gt;2014&lt;/Year&gt;&lt;RecNum&gt;30&lt;/RecNum&gt;&lt;DisplayText&gt;&lt;style face="superscript"&gt;4&lt;/style&gt;&lt;/DisplayText&gt;&lt;record&gt;&lt;rec-number&gt;30&lt;/rec-number&gt;&lt;foreign-keys&gt;&lt;key app="EN" db-id="9pdw9pzz8zr5peet2e4v0sv0pweef0zpvs95" timestamp="1446233522"&gt;30&lt;/key&gt;&lt;/foreign-keys&gt;&lt;ref-type name="Journal Article"&gt;17&lt;/ref-type&gt;&lt;contributors&gt;&lt;authors&gt;&lt;author&gt;Wright, D. J.&lt;/author&gt;&lt;author&gt;Williams, J.&lt;/author&gt;&lt;author&gt;Holmes, P. S.&lt;/author&gt;&lt;/authors&gt;&lt;/contributors&gt;&lt;auth-address&gt;Institute for Performance Research, Manchester Metropolitan University Crewe, UK.&amp;#xD;Institute for Performance Research, Manchester Metropolitan University Crewe, UK ; Institute of Sport, Exercise and Active Living and College of Sport and Exercise Science, Victoria University Melbourne, VIC, Australia.&lt;/auth-address&gt;&lt;titles&gt;&lt;title&gt;Combined action observation and imagery facilitates corticospinal excitability&lt;/title&gt;&lt;secondary-title&gt;Front Hum Neurosci&lt;/secondary-title&gt;&lt;/titles&gt;&lt;periodical&gt;&lt;full-title&gt;Front Hum Neurosci&lt;/full-title&gt;&lt;/periodical&gt;&lt;pages&gt;951&lt;/pages&gt;&lt;volume&gt;8&lt;/volume&gt;&lt;keywords&gt;&lt;keyword&gt;action observation&lt;/keyword&gt;&lt;keyword&gt;motor evoked potentials&lt;/keyword&gt;&lt;keyword&gt;movement imagery&lt;/keyword&gt;&lt;keyword&gt;stroke rehabilitation&lt;/keyword&gt;&lt;keyword&gt;transcranial magnetic stimulation&lt;/keyword&gt;&lt;/keywords&gt;&lt;dates&gt;&lt;year&gt;2014&lt;/year&gt;&lt;/dates&gt;&lt;isbn&gt;1662-5161 (Electronic)&amp;#xD;1662-5161 (Linking)&lt;/isbn&gt;&lt;accession-num&gt;25505880&lt;/accession-num&gt;&lt;urls&gt;&lt;related-urls&gt;&lt;url&gt;http://www.ncbi.nlm.nih.gov/pubmed/25505880&lt;/url&gt;&lt;/related-urls&gt;&lt;/urls&gt;&lt;custom2&gt;PMC4245481&lt;/custom2&gt;&lt;electronic-resource-num&gt;10.3389/fnhum.2014.00951&lt;/electronic-resource-num&gt;&lt;/record&gt;&lt;/Cite&gt;&lt;/EndNote&gt;</w:instrText>
        </w:r>
        <w:r w:rsidR="001750B9">
          <w:rPr>
            <w:rFonts w:ascii="Times New Roman" w:hAnsi="Times New Roman" w:cs="Times New Roman"/>
          </w:rPr>
          <w:fldChar w:fldCharType="separate"/>
        </w:r>
        <w:r w:rsidR="001750B9" w:rsidRPr="000764E1">
          <w:rPr>
            <w:rFonts w:ascii="Times New Roman" w:hAnsi="Times New Roman" w:cs="Times New Roman"/>
            <w:noProof/>
            <w:vertAlign w:val="superscript"/>
          </w:rPr>
          <w:t>4</w:t>
        </w:r>
        <w:r w:rsidR="001750B9">
          <w:rPr>
            <w:rFonts w:ascii="Times New Roman" w:hAnsi="Times New Roman" w:cs="Times New Roman"/>
          </w:rPr>
          <w:fldChar w:fldCharType="end"/>
        </w:r>
      </w:ins>
      <w:r w:rsidR="000764E1">
        <w:rPr>
          <w:rFonts w:ascii="Times New Roman" w:hAnsi="Times New Roman" w:cs="Times New Roman"/>
        </w:rPr>
        <w:t xml:space="preserve"> a process that may be important for improving performance through mental rehearsal.</w:t>
      </w:r>
    </w:p>
    <w:p w14:paraId="186800C3" w14:textId="7CADACF4" w:rsidR="00325044" w:rsidRDefault="00774DF7" w:rsidP="00113944">
      <w:pPr>
        <w:rPr>
          <w:rFonts w:ascii="Times New Roman" w:hAnsi="Times New Roman" w:cs="Times New Roman"/>
        </w:rPr>
      </w:pPr>
      <w:r>
        <w:rPr>
          <w:rFonts w:ascii="Times New Roman" w:hAnsi="Times New Roman" w:cs="Times New Roman"/>
        </w:rPr>
        <w:tab/>
      </w:r>
      <w:r w:rsidR="000764E1">
        <w:rPr>
          <w:rFonts w:ascii="Times New Roman" w:hAnsi="Times New Roman" w:cs="Times New Roman"/>
        </w:rPr>
        <w:t>The robustness and specificity of the motor facilitation effect may reflect the sophistication of an individual’s motor representations. For example, t</w:t>
      </w:r>
      <w:r w:rsidR="000663C8">
        <w:rPr>
          <w:rFonts w:ascii="Times New Roman" w:hAnsi="Times New Roman" w:cs="Times New Roman"/>
        </w:rPr>
        <w:t xml:space="preserve">he </w:t>
      </w:r>
      <w:r w:rsidR="000764E1">
        <w:rPr>
          <w:rFonts w:ascii="Times New Roman" w:hAnsi="Times New Roman" w:cs="Times New Roman"/>
        </w:rPr>
        <w:t>temporal</w:t>
      </w:r>
      <w:r w:rsidR="000663C8">
        <w:rPr>
          <w:rFonts w:ascii="Times New Roman" w:hAnsi="Times New Roman" w:cs="Times New Roman"/>
        </w:rPr>
        <w:t xml:space="preserve"> dynamics of motor facilitation </w:t>
      </w:r>
      <w:r w:rsidR="000764E1">
        <w:rPr>
          <w:rFonts w:ascii="Times New Roman" w:hAnsi="Times New Roman" w:cs="Times New Roman"/>
        </w:rPr>
        <w:t xml:space="preserve">are </w:t>
      </w:r>
      <w:r w:rsidR="000663C8">
        <w:rPr>
          <w:rFonts w:ascii="Times New Roman" w:hAnsi="Times New Roman" w:cs="Times New Roman"/>
        </w:rPr>
        <w:t>directly related to motor expertise</w:t>
      </w:r>
      <w:del w:id="95" w:author="Jessica Stanis" w:date="2015-11-03T18:58:00Z">
        <w:r w:rsidR="000663C8" w:rsidDel="001750B9">
          <w:rPr>
            <w:rFonts w:ascii="Times New Roman" w:hAnsi="Times New Roman" w:cs="Times New Roman"/>
          </w:rPr>
          <w:fldChar w:fldCharType="begin">
            <w:fldData xml:space="preserve">PEVuZE5vdGU+PENpdGU+PEF1dGhvcj5BZ2xpb3RpPC9BdXRob3I+PFllYXI+MjAwODwvWWVhcj48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</w:fldData>
          </w:fldChar>
        </w:r>
        <w:r w:rsidR="000764E1" w:rsidDel="001750B9">
          <w:rPr>
            <w:rFonts w:ascii="Times New Roman" w:hAnsi="Times New Roman" w:cs="Times New Roman"/>
          </w:rPr>
          <w:delInstrText xml:space="preserve"> ADDIN EN.CITE </w:delInstrText>
        </w:r>
        <w:r w:rsidR="000764E1" w:rsidDel="001750B9">
          <w:rPr>
            <w:rFonts w:ascii="Times New Roman" w:hAnsi="Times New Roman" w:cs="Times New Roman"/>
          </w:rPr>
          <w:fldChar w:fldCharType="begin">
            <w:fldData xml:space="preserve">PEVuZE5vdGU+PENpdGU+PEF1dGhvcj5BZ2xpb3RpPC9BdXRob3I+PFllYXI+MjAwODwvWWVhcj48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</w:fldData>
          </w:fldChar>
        </w:r>
        <w:r w:rsidR="000764E1" w:rsidDel="001750B9">
          <w:rPr>
            <w:rFonts w:ascii="Times New Roman" w:hAnsi="Times New Roman" w:cs="Times New Roman"/>
          </w:rPr>
          <w:delInstrText xml:space="preserve"> ADDIN EN.CITE.DATA </w:delInstrText>
        </w:r>
        <w:r w:rsidR="000764E1" w:rsidDel="001750B9">
          <w:rPr>
            <w:rFonts w:ascii="Times New Roman" w:hAnsi="Times New Roman" w:cs="Times New Roman"/>
          </w:rPr>
        </w:r>
        <w:r w:rsidR="000764E1" w:rsidDel="001750B9">
          <w:rPr>
            <w:rFonts w:ascii="Times New Roman" w:hAnsi="Times New Roman" w:cs="Times New Roman"/>
          </w:rPr>
          <w:fldChar w:fldCharType="end"/>
        </w:r>
        <w:r w:rsidR="000663C8" w:rsidDel="001750B9">
          <w:rPr>
            <w:rFonts w:ascii="Times New Roman" w:hAnsi="Times New Roman" w:cs="Times New Roman"/>
          </w:rPr>
        </w:r>
        <w:r w:rsidR="000663C8" w:rsidDel="001750B9">
          <w:rPr>
            <w:rFonts w:ascii="Times New Roman" w:hAnsi="Times New Roman" w:cs="Times New Roman"/>
          </w:rPr>
          <w:fldChar w:fldCharType="separate"/>
        </w:r>
        <w:r w:rsidR="000764E1" w:rsidRPr="000764E1" w:rsidDel="001750B9">
          <w:rPr>
            <w:rFonts w:ascii="Times New Roman" w:hAnsi="Times New Roman" w:cs="Times New Roman"/>
            <w:noProof/>
            <w:vertAlign w:val="superscript"/>
          </w:rPr>
          <w:delText>5</w:delText>
        </w:r>
        <w:r w:rsidR="000663C8" w:rsidDel="001750B9">
          <w:rPr>
            <w:rFonts w:ascii="Times New Roman" w:hAnsi="Times New Roman" w:cs="Times New Roman"/>
          </w:rPr>
          <w:fldChar w:fldCharType="end"/>
        </w:r>
      </w:del>
      <w:r w:rsidR="000663C8">
        <w:rPr>
          <w:rFonts w:ascii="Times New Roman" w:hAnsi="Times New Roman" w:cs="Times New Roman"/>
        </w:rPr>
        <w:t>.</w:t>
      </w:r>
      <w:ins w:id="96" w:author="Jessica Stanis" w:date="2015-11-03T18:58:00Z">
        <w:r w:rsidR="001750B9">
          <w:rPr>
            <w:rFonts w:ascii="Times New Roman" w:hAnsi="Times New Roman" w:cs="Times New Roman"/>
          </w:rPr>
          <w:fldChar w:fldCharType="begin">
            <w:fldData xml:space="preserve">PEVuZE5vdGU+PENpdGU+PEF1dGhvcj5BZ2xpb3RpPC9BdXRob3I+PFllYXI+MjAwODwvWWVhcj48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</w:fldData>
          </w:fldChar>
        </w:r>
        <w:r w:rsidR="001750B9">
          <w:rPr>
            <w:rFonts w:ascii="Times New Roman" w:hAnsi="Times New Roman" w:cs="Times New Roman"/>
          </w:rPr>
          <w:instrText xml:space="preserve"> ADDIN EN.CITE </w:instrText>
        </w:r>
        <w:r w:rsidR="001750B9">
          <w:rPr>
            <w:rFonts w:ascii="Times New Roman" w:hAnsi="Times New Roman" w:cs="Times New Roman"/>
          </w:rPr>
          <w:fldChar w:fldCharType="begin">
            <w:fldData xml:space="preserve">PEVuZE5vdGU+PENpdGU+PEF1dGhvcj5BZ2xpb3RpPC9BdXRob3I+PFllYXI+MjAwODwvWWVhcj48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</w:fldData>
          </w:fldChar>
        </w:r>
        <w:r w:rsidR="001750B9">
          <w:rPr>
            <w:rFonts w:ascii="Times New Roman" w:hAnsi="Times New Roman" w:cs="Times New Roman"/>
          </w:rPr>
          <w:instrText xml:space="preserve"> ADDIN EN.CITE.DATA </w:instrText>
        </w:r>
        <w:r w:rsidR="001750B9">
          <w:rPr>
            <w:rFonts w:ascii="Times New Roman" w:hAnsi="Times New Roman" w:cs="Times New Roman"/>
          </w:rPr>
        </w:r>
        <w:r w:rsidR="001750B9">
          <w:rPr>
            <w:rFonts w:ascii="Times New Roman" w:hAnsi="Times New Roman" w:cs="Times New Roman"/>
          </w:rPr>
          <w:fldChar w:fldCharType="end"/>
        </w:r>
        <w:r w:rsidR="001750B9">
          <w:rPr>
            <w:rFonts w:ascii="Times New Roman" w:hAnsi="Times New Roman" w:cs="Times New Roman"/>
          </w:rPr>
        </w:r>
        <w:r w:rsidR="001750B9">
          <w:rPr>
            <w:rFonts w:ascii="Times New Roman" w:hAnsi="Times New Roman" w:cs="Times New Roman"/>
          </w:rPr>
          <w:fldChar w:fldCharType="separate"/>
        </w:r>
        <w:r w:rsidR="001750B9" w:rsidRPr="000764E1">
          <w:rPr>
            <w:rFonts w:ascii="Times New Roman" w:hAnsi="Times New Roman" w:cs="Times New Roman"/>
            <w:noProof/>
            <w:vertAlign w:val="superscript"/>
          </w:rPr>
          <w:t>5</w:t>
        </w:r>
        <w:r w:rsidR="001750B9">
          <w:rPr>
            <w:rFonts w:ascii="Times New Roman" w:hAnsi="Times New Roman" w:cs="Times New Roman"/>
          </w:rPr>
          <w:fldChar w:fldCharType="end"/>
        </w:r>
      </w:ins>
      <w:r w:rsidR="000663C8">
        <w:rPr>
          <w:rFonts w:ascii="Times New Roman" w:hAnsi="Times New Roman" w:cs="Times New Roman"/>
        </w:rPr>
        <w:t xml:space="preserve"> </w:t>
      </w:r>
      <w:r w:rsidR="000764E1">
        <w:rPr>
          <w:rFonts w:ascii="Times New Roman" w:hAnsi="Times New Roman" w:cs="Times New Roman"/>
        </w:rPr>
        <w:t xml:space="preserve">This </w:t>
      </w:r>
      <w:r w:rsidR="000477D8">
        <w:rPr>
          <w:rFonts w:ascii="Times New Roman" w:hAnsi="Times New Roman" w:cs="Times New Roman"/>
        </w:rPr>
        <w:t>e</w:t>
      </w:r>
      <w:r w:rsidR="000764E1">
        <w:rPr>
          <w:rFonts w:ascii="Times New Roman" w:hAnsi="Times New Roman" w:cs="Times New Roman"/>
        </w:rPr>
        <w:t>ffect is also disrupted with disorders of movement, opening up the possibility that m</w:t>
      </w:r>
      <w:r w:rsidR="00B41720">
        <w:rPr>
          <w:rFonts w:ascii="Times New Roman" w:hAnsi="Times New Roman" w:cs="Times New Roman"/>
        </w:rPr>
        <w:t xml:space="preserve">easurement of TMS-induced motor potentials </w:t>
      </w:r>
      <w:r w:rsidR="006C31C5">
        <w:rPr>
          <w:rFonts w:ascii="Times New Roman" w:hAnsi="Times New Roman" w:cs="Times New Roman"/>
        </w:rPr>
        <w:t>can</w:t>
      </w:r>
      <w:r w:rsidR="00B41720">
        <w:rPr>
          <w:rFonts w:ascii="Times New Roman" w:hAnsi="Times New Roman" w:cs="Times New Roman"/>
        </w:rPr>
        <w:t xml:space="preserve"> be used </w:t>
      </w:r>
      <w:r w:rsidR="000663C8">
        <w:rPr>
          <w:rFonts w:ascii="Times New Roman" w:hAnsi="Times New Roman" w:cs="Times New Roman"/>
        </w:rPr>
        <w:t>as way to assess the health of the motor cortex, as in recovery from stroke or other brain disease</w:t>
      </w:r>
      <w:del w:id="97" w:author="Jessica Stanis" w:date="2015-11-03T18:58:00Z">
        <w:r w:rsidR="000663C8" w:rsidDel="001750B9">
          <w:rPr>
            <w:rFonts w:ascii="Times New Roman" w:hAnsi="Times New Roman" w:cs="Times New Roman"/>
          </w:rPr>
          <w:fldChar w:fldCharType="begin">
            <w:fldData xml:space="preserve">PEVuZE5vdGU+PENpdGU+PEF1dGhvcj5Lb3NraTwvQXV0aG9yPjxZZWFyPjIwMDc8L1llYXI+PFJl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</w:fldData>
          </w:fldChar>
        </w:r>
        <w:r w:rsidR="000663C8" w:rsidDel="001750B9">
          <w:rPr>
            <w:rFonts w:ascii="Times New Roman" w:hAnsi="Times New Roman" w:cs="Times New Roman"/>
          </w:rPr>
          <w:delInstrText xml:space="preserve"> ADDIN EN.CITE </w:delInstrText>
        </w:r>
        <w:r w:rsidR="000663C8" w:rsidDel="001750B9">
          <w:rPr>
            <w:rFonts w:ascii="Times New Roman" w:hAnsi="Times New Roman" w:cs="Times New Roman"/>
          </w:rPr>
          <w:fldChar w:fldCharType="begin">
            <w:fldData xml:space="preserve">PEVuZE5vdGU+PENpdGU+PEF1dGhvcj5Lb3NraTwvQXV0aG9yPjxZZWFyPjIwMDc8L1llYXI+PFJl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</w:fldData>
          </w:fldChar>
        </w:r>
        <w:r w:rsidR="000663C8" w:rsidDel="001750B9">
          <w:rPr>
            <w:rFonts w:ascii="Times New Roman" w:hAnsi="Times New Roman" w:cs="Times New Roman"/>
          </w:rPr>
          <w:delInstrText xml:space="preserve"> ADDIN EN.CITE.DATA </w:delInstrText>
        </w:r>
        <w:r w:rsidR="000663C8" w:rsidDel="001750B9">
          <w:rPr>
            <w:rFonts w:ascii="Times New Roman" w:hAnsi="Times New Roman" w:cs="Times New Roman"/>
          </w:rPr>
        </w:r>
        <w:r w:rsidR="000663C8" w:rsidDel="001750B9">
          <w:rPr>
            <w:rFonts w:ascii="Times New Roman" w:hAnsi="Times New Roman" w:cs="Times New Roman"/>
          </w:rPr>
          <w:fldChar w:fldCharType="end"/>
        </w:r>
        <w:r w:rsidR="000663C8" w:rsidDel="001750B9">
          <w:rPr>
            <w:rFonts w:ascii="Times New Roman" w:hAnsi="Times New Roman" w:cs="Times New Roman"/>
          </w:rPr>
        </w:r>
        <w:r w:rsidR="000663C8" w:rsidDel="001750B9">
          <w:rPr>
            <w:rFonts w:ascii="Times New Roman" w:hAnsi="Times New Roman" w:cs="Times New Roman"/>
          </w:rPr>
          <w:fldChar w:fldCharType="separate"/>
        </w:r>
        <w:r w:rsidR="000663C8" w:rsidRPr="000663C8" w:rsidDel="001750B9">
          <w:rPr>
            <w:rFonts w:ascii="Times New Roman" w:hAnsi="Times New Roman" w:cs="Times New Roman"/>
            <w:noProof/>
            <w:vertAlign w:val="superscript"/>
          </w:rPr>
          <w:delText>6</w:delText>
        </w:r>
        <w:r w:rsidR="000663C8" w:rsidDel="001750B9">
          <w:rPr>
            <w:rFonts w:ascii="Times New Roman" w:hAnsi="Times New Roman" w:cs="Times New Roman"/>
          </w:rPr>
          <w:fldChar w:fldCharType="end"/>
        </w:r>
      </w:del>
      <w:r w:rsidR="000663C8">
        <w:rPr>
          <w:rFonts w:ascii="Times New Roman" w:hAnsi="Times New Roman" w:cs="Times New Roman"/>
        </w:rPr>
        <w:t>.</w:t>
      </w:r>
      <w:ins w:id="98" w:author="Jessica Stanis" w:date="2015-11-03T18:58:00Z">
        <w:r w:rsidR="001750B9">
          <w:rPr>
            <w:rFonts w:ascii="Times New Roman" w:hAnsi="Times New Roman" w:cs="Times New Roman"/>
          </w:rPr>
          <w:fldChar w:fldCharType="begin">
            <w:fldData xml:space="preserve">PEVuZE5vdGU+PENpdGU+PEF1dGhvcj5Lb3NraTwvQXV0aG9yPjxZZWFyPjIwMDc8L1llYXI+PFJl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</w:fldData>
          </w:fldChar>
        </w:r>
        <w:r w:rsidR="001750B9">
          <w:rPr>
            <w:rFonts w:ascii="Times New Roman" w:hAnsi="Times New Roman" w:cs="Times New Roman"/>
          </w:rPr>
          <w:instrText xml:space="preserve"> ADDIN EN.CITE </w:instrText>
        </w:r>
        <w:r w:rsidR="001750B9">
          <w:rPr>
            <w:rFonts w:ascii="Times New Roman" w:hAnsi="Times New Roman" w:cs="Times New Roman"/>
          </w:rPr>
          <w:fldChar w:fldCharType="begin">
            <w:fldData xml:space="preserve">PEVuZE5vdGU+PENpdGU+PEF1dGhvcj5Lb3NraTwvQXV0aG9yPjxZZWFyPjIwMDc8L1llYXI+PFJl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</w:fldData>
          </w:fldChar>
        </w:r>
        <w:r w:rsidR="001750B9">
          <w:rPr>
            <w:rFonts w:ascii="Times New Roman" w:hAnsi="Times New Roman" w:cs="Times New Roman"/>
          </w:rPr>
          <w:instrText xml:space="preserve"> ADDIN EN.CITE.DATA </w:instrText>
        </w:r>
        <w:r w:rsidR="001750B9">
          <w:rPr>
            <w:rFonts w:ascii="Times New Roman" w:hAnsi="Times New Roman" w:cs="Times New Roman"/>
          </w:rPr>
        </w:r>
        <w:r w:rsidR="001750B9">
          <w:rPr>
            <w:rFonts w:ascii="Times New Roman" w:hAnsi="Times New Roman" w:cs="Times New Roman"/>
          </w:rPr>
          <w:fldChar w:fldCharType="end"/>
        </w:r>
        <w:r w:rsidR="001750B9">
          <w:rPr>
            <w:rFonts w:ascii="Times New Roman" w:hAnsi="Times New Roman" w:cs="Times New Roman"/>
          </w:rPr>
        </w:r>
        <w:r w:rsidR="001750B9">
          <w:rPr>
            <w:rFonts w:ascii="Times New Roman" w:hAnsi="Times New Roman" w:cs="Times New Roman"/>
          </w:rPr>
          <w:fldChar w:fldCharType="separate"/>
        </w:r>
        <w:r w:rsidR="001750B9" w:rsidRPr="000663C8">
          <w:rPr>
            <w:rFonts w:ascii="Times New Roman" w:hAnsi="Times New Roman" w:cs="Times New Roman"/>
            <w:noProof/>
            <w:vertAlign w:val="superscript"/>
          </w:rPr>
          <w:t>6</w:t>
        </w:r>
        <w:r w:rsidR="001750B9">
          <w:rPr>
            <w:rFonts w:ascii="Times New Roman" w:hAnsi="Times New Roman" w:cs="Times New Roman"/>
          </w:rPr>
          <w:fldChar w:fldCharType="end"/>
        </w:r>
      </w:ins>
      <w:r w:rsidR="000663C8">
        <w:rPr>
          <w:rFonts w:ascii="Times New Roman" w:hAnsi="Times New Roman" w:cs="Times New Roman"/>
        </w:rPr>
        <w:t xml:space="preserve"> </w:t>
      </w:r>
    </w:p>
    <w:p w14:paraId="1951BC5B" w14:textId="77777777" w:rsidR="00B6375D" w:rsidDel="008E0300" w:rsidRDefault="00B6375D" w:rsidP="00113944">
      <w:pPr>
        <w:rPr>
          <w:del w:id="99" w:author="Jessica Stanis" w:date="2015-11-03T18:36:00Z"/>
          <w:rFonts w:ascii="Times New Roman" w:hAnsi="Times New Roman" w:cs="Times New Roman"/>
        </w:rPr>
      </w:pPr>
    </w:p>
    <w:p w14:paraId="448135F9" w14:textId="77777777" w:rsidR="007A33C3" w:rsidRDefault="007A33C3" w:rsidP="00113944">
      <w:pPr>
        <w:rPr>
          <w:rFonts w:ascii="Times New Roman" w:hAnsi="Times New Roman" w:cs="Times New Roman"/>
        </w:rPr>
      </w:pPr>
    </w:p>
    <w:p w14:paraId="7A1B7A8B" w14:textId="5AA5A8C4" w:rsidR="00FA6D79" w:rsidRDefault="00FA6D79" w:rsidP="00113944">
      <w:pPr>
        <w:rPr>
          <w:rFonts w:ascii="Times New Roman" w:hAnsi="Times New Roman" w:cs="Times New Roman"/>
          <w:b/>
          <w:sz w:val="28"/>
        </w:rPr>
      </w:pPr>
      <w:r w:rsidRPr="00290F1F">
        <w:rPr>
          <w:rFonts w:ascii="Times New Roman" w:hAnsi="Times New Roman" w:cs="Times New Roman"/>
          <w:b/>
          <w:sz w:val="28"/>
        </w:rPr>
        <w:t>Legend</w:t>
      </w:r>
      <w:ins w:id="100" w:author="Jessica Stanis" w:date="2015-11-03T18:36:00Z">
        <w:r w:rsidR="008E0300">
          <w:rPr>
            <w:rFonts w:ascii="Times New Roman" w:hAnsi="Times New Roman" w:cs="Times New Roman"/>
            <w:b/>
            <w:sz w:val="28"/>
          </w:rPr>
          <w:t>s</w:t>
        </w:r>
      </w:ins>
    </w:p>
    <w:p w14:paraId="33E4AF10" w14:textId="77777777" w:rsidR="00745705" w:rsidRPr="00290F1F" w:rsidRDefault="00745705" w:rsidP="00113944">
      <w:pPr>
        <w:rPr>
          <w:rFonts w:ascii="Times New Roman" w:hAnsi="Times New Roman" w:cs="Times New Roman"/>
          <w:b/>
          <w:sz w:val="28"/>
        </w:rPr>
      </w:pPr>
    </w:p>
    <w:p w14:paraId="3E2CE608" w14:textId="3D2CA04A" w:rsidR="00257337" w:rsidRPr="00FA6D79" w:rsidRDefault="00D8223B" w:rsidP="00113944">
      <w:pPr>
        <w:rPr>
          <w:rFonts w:ascii="Times New Roman" w:hAnsi="Times New Roman" w:cs="Times New Roman"/>
        </w:rPr>
      </w:pPr>
      <w:commentRangeStart w:id="101"/>
      <w:commentRangeStart w:id="102"/>
      <w:r w:rsidRPr="006E3F5C">
        <w:rPr>
          <w:rFonts w:ascii="Times New Roman" w:hAnsi="Times New Roman" w:cs="Times New Roman"/>
          <w:b/>
        </w:rPr>
        <w:t xml:space="preserve">Figure </w:t>
      </w:r>
      <w:commentRangeEnd w:id="101"/>
      <w:r w:rsidR="00946B65">
        <w:rPr>
          <w:rStyle w:val="CommentReference"/>
        </w:rPr>
        <w:commentReference w:id="101"/>
      </w:r>
      <w:r w:rsidRPr="006E3F5C">
        <w:rPr>
          <w:rFonts w:ascii="Times New Roman" w:hAnsi="Times New Roman" w:cs="Times New Roman"/>
          <w:b/>
        </w:rPr>
        <w:t>1</w:t>
      </w:r>
      <w:commentRangeEnd w:id="102"/>
      <w:r w:rsidR="00B03376">
        <w:rPr>
          <w:rStyle w:val="CommentReference"/>
        </w:rPr>
        <w:commentReference w:id="102"/>
      </w:r>
      <w:r w:rsidR="00674A77" w:rsidRPr="006E3F5C">
        <w:rPr>
          <w:rFonts w:ascii="Times New Roman" w:hAnsi="Times New Roman" w:cs="Times New Roman"/>
          <w:b/>
        </w:rPr>
        <w:t xml:space="preserve">: </w:t>
      </w:r>
      <w:r w:rsidR="008A1346">
        <w:rPr>
          <w:rFonts w:ascii="Times New Roman" w:hAnsi="Times New Roman" w:cs="Times New Roman"/>
          <w:b/>
        </w:rPr>
        <w:t>Transcranial magnetic stimulation with a Figure-8 coil</w:t>
      </w:r>
      <w:r w:rsidR="008F2586">
        <w:rPr>
          <w:rFonts w:ascii="Times New Roman" w:hAnsi="Times New Roman" w:cs="Times New Roman"/>
          <w:b/>
        </w:rPr>
        <w:t>.</w:t>
      </w:r>
      <w:del w:id="103" w:author="Jessica Stanis" w:date="2015-11-03T18:58:00Z">
        <w:r w:rsidR="00D84C4B" w:rsidDel="001750B9">
          <w:rPr>
            <w:rFonts w:ascii="Times New Roman" w:hAnsi="Times New Roman" w:cs="Times New Roman"/>
            <w:b/>
          </w:rPr>
          <w:delText xml:space="preserve"> </w:delText>
        </w:r>
      </w:del>
      <w:r w:rsidR="00674A77" w:rsidRPr="006E3F5C">
        <w:rPr>
          <w:rFonts w:ascii="Times New Roman" w:hAnsi="Times New Roman" w:cs="Times New Roman"/>
          <w:b/>
        </w:rPr>
        <w:t xml:space="preserve"> </w:t>
      </w:r>
      <w:r w:rsidR="00AA3C83">
        <w:rPr>
          <w:rFonts w:ascii="Times New Roman" w:hAnsi="Times New Roman" w:cs="Times New Roman"/>
        </w:rPr>
        <w:t>The TMS coil is placed against the head to deliver magnetic stimulation</w:t>
      </w:r>
      <w:r w:rsidR="008F2586">
        <w:rPr>
          <w:rFonts w:ascii="Times New Roman" w:hAnsi="Times New Roman" w:cs="Times New Roman"/>
        </w:rPr>
        <w:t>.</w:t>
      </w:r>
    </w:p>
    <w:p w14:paraId="3C131B49" w14:textId="77777777" w:rsidR="00113944" w:rsidRPr="00FA6D79" w:rsidRDefault="00113944" w:rsidP="00113944">
      <w:pPr>
        <w:rPr>
          <w:rFonts w:ascii="Times New Roman" w:hAnsi="Times New Roman" w:cs="Times New Roman"/>
        </w:rPr>
      </w:pPr>
    </w:p>
    <w:p w14:paraId="114023F2" w14:textId="6E532633" w:rsidR="00555B8F" w:rsidRPr="00CA5F8D" w:rsidRDefault="00C16EDD">
      <w:pPr>
        <w:rPr>
          <w:rFonts w:ascii="Times New Roman" w:hAnsi="Times New Roman" w:cs="Times New Roman"/>
        </w:rPr>
      </w:pPr>
      <w:r w:rsidRPr="006E3F5C">
        <w:rPr>
          <w:rFonts w:ascii="Times New Roman" w:hAnsi="Times New Roman" w:cs="Times New Roman"/>
          <w:b/>
        </w:rPr>
        <w:t>Figure 2</w:t>
      </w:r>
      <w:r w:rsidR="00AC2123">
        <w:rPr>
          <w:rFonts w:ascii="Times New Roman" w:hAnsi="Times New Roman" w:cs="Times New Roman"/>
          <w:b/>
        </w:rPr>
        <w:t>:</w:t>
      </w:r>
      <w:r w:rsidR="00CA5F8D">
        <w:rPr>
          <w:rFonts w:ascii="Times New Roman" w:hAnsi="Times New Roman" w:cs="Times New Roman"/>
          <w:b/>
        </w:rPr>
        <w:t xml:space="preserve"> </w:t>
      </w:r>
      <w:r w:rsidR="00AA3C83">
        <w:rPr>
          <w:rFonts w:ascii="Times New Roman" w:hAnsi="Times New Roman" w:cs="Times New Roman"/>
          <w:b/>
        </w:rPr>
        <w:t>MEP amplitude during action observation</w:t>
      </w:r>
      <w:r w:rsidR="008F2586">
        <w:rPr>
          <w:rFonts w:ascii="Times New Roman" w:hAnsi="Times New Roman" w:cs="Times New Roman"/>
          <w:b/>
        </w:rPr>
        <w:t>.</w:t>
      </w:r>
      <w:r w:rsidR="00CA5F8D">
        <w:rPr>
          <w:rFonts w:ascii="Times New Roman" w:hAnsi="Times New Roman" w:cs="Times New Roman"/>
          <w:b/>
        </w:rPr>
        <w:t xml:space="preserve"> </w:t>
      </w:r>
      <w:r w:rsidR="00767E5A">
        <w:rPr>
          <w:rFonts w:ascii="Times New Roman" w:hAnsi="Times New Roman" w:cs="Times New Roman"/>
        </w:rPr>
        <w:t>Motor evoked potentials from the first dorsal interosse</w:t>
      </w:r>
      <w:del w:id="104" w:author="Jessica Stanis" w:date="2015-11-03T18:51:00Z">
        <w:r w:rsidR="00767E5A" w:rsidDel="00B03376">
          <w:rPr>
            <w:rFonts w:ascii="Times New Roman" w:hAnsi="Times New Roman" w:cs="Times New Roman"/>
          </w:rPr>
          <w:delText>i</w:delText>
        </w:r>
      </w:del>
      <w:r w:rsidR="00767E5A">
        <w:rPr>
          <w:rFonts w:ascii="Times New Roman" w:hAnsi="Times New Roman" w:cs="Times New Roman"/>
        </w:rPr>
        <w:t xml:space="preserve">ous muscle are largest when observing a hand movement, compared with an arm movement or a control video that displays no action. </w:t>
      </w:r>
    </w:p>
    <w:p w14:paraId="64AFB222" w14:textId="77777777" w:rsidR="00555B8F" w:rsidRDefault="00555B8F">
      <w:pPr>
        <w:rPr>
          <w:rFonts w:ascii="Times New Roman" w:hAnsi="Times New Roman" w:cs="Times New Roman"/>
          <w:b/>
        </w:rPr>
      </w:pPr>
    </w:p>
    <w:p w14:paraId="19FDBEC0" w14:textId="6A30F577" w:rsidR="0043044D" w:rsidRPr="00290F1F" w:rsidDel="008E0300" w:rsidRDefault="00113944">
      <w:pPr>
        <w:rPr>
          <w:del w:id="105" w:author="Jessica Stanis" w:date="2015-11-03T18:36:00Z"/>
          <w:rFonts w:ascii="Times New Roman" w:hAnsi="Times New Roman" w:cs="Times New Roman"/>
          <w:sz w:val="28"/>
        </w:rPr>
      </w:pPr>
      <w:r w:rsidRPr="00290F1F">
        <w:rPr>
          <w:rFonts w:ascii="Times New Roman" w:hAnsi="Times New Roman" w:cs="Times New Roman"/>
          <w:b/>
          <w:sz w:val="28"/>
        </w:rPr>
        <w:t>References</w:t>
      </w:r>
    </w:p>
    <w:p w14:paraId="4244259D" w14:textId="77777777" w:rsidR="002664A7" w:rsidRDefault="002664A7"/>
    <w:p w14:paraId="50AAE235" w14:textId="77777777" w:rsidR="002664A7" w:rsidRDefault="002664A7"/>
    <w:p w14:paraId="6F18F806" w14:textId="77777777" w:rsidR="000764E1" w:rsidRPr="000764E1" w:rsidRDefault="002664A7" w:rsidP="000764E1">
      <w:pPr>
        <w:pStyle w:val="EndNoteBibliography"/>
        <w:ind w:left="720" w:hanging="720"/>
        <w:rPr>
          <w:noProof/>
        </w:rPr>
      </w:pPr>
      <w:r>
        <w:fldChar w:fldCharType="begin"/>
      </w:r>
      <w:r>
        <w:instrText xml:space="preserve"> ADDIN EN.REFLIST </w:instrText>
      </w:r>
      <w:r>
        <w:fldChar w:fldCharType="separate"/>
      </w:r>
      <w:r w:rsidR="000764E1" w:rsidRPr="000764E1">
        <w:rPr>
          <w:noProof/>
        </w:rPr>
        <w:t>1.</w:t>
      </w:r>
      <w:r w:rsidR="000764E1" w:rsidRPr="000764E1">
        <w:rPr>
          <w:noProof/>
        </w:rPr>
        <w:tab/>
        <w:t xml:space="preserve">Fadiga, L., Fogassi, L., Pavesi, G. &amp; Rizzolatti, G. Motor facilitation during action observation: a magnetic stimulation study. </w:t>
      </w:r>
      <w:r w:rsidR="000764E1" w:rsidRPr="000764E1">
        <w:rPr>
          <w:i/>
          <w:noProof/>
        </w:rPr>
        <w:t>J Neurophysiol</w:t>
      </w:r>
      <w:r w:rsidR="000764E1" w:rsidRPr="000764E1">
        <w:rPr>
          <w:noProof/>
        </w:rPr>
        <w:t xml:space="preserve"> </w:t>
      </w:r>
      <w:r w:rsidR="000764E1" w:rsidRPr="000764E1">
        <w:rPr>
          <w:b/>
          <w:noProof/>
        </w:rPr>
        <w:t>73</w:t>
      </w:r>
      <w:r w:rsidR="000764E1" w:rsidRPr="000764E1">
        <w:rPr>
          <w:noProof/>
        </w:rPr>
        <w:t>, 2608-2611 (1995).</w:t>
      </w:r>
    </w:p>
    <w:p w14:paraId="1FFC786F" w14:textId="77777777" w:rsidR="000764E1" w:rsidRPr="000764E1" w:rsidRDefault="000764E1" w:rsidP="000764E1">
      <w:pPr>
        <w:pStyle w:val="EndNoteBibliography"/>
        <w:ind w:left="720" w:hanging="720"/>
        <w:rPr>
          <w:noProof/>
        </w:rPr>
      </w:pPr>
      <w:r w:rsidRPr="000764E1">
        <w:rPr>
          <w:noProof/>
        </w:rPr>
        <w:t>2.</w:t>
      </w:r>
      <w:r w:rsidRPr="000764E1">
        <w:rPr>
          <w:noProof/>
        </w:rPr>
        <w:tab/>
        <w:t xml:space="preserve">Fadiga, L., Craighero, L. &amp; Olivier, E. Human motor cortex excitability during the perception of others' action. </w:t>
      </w:r>
      <w:r w:rsidRPr="000764E1">
        <w:rPr>
          <w:i/>
          <w:noProof/>
        </w:rPr>
        <w:t>Curr Opin Neurobiol</w:t>
      </w:r>
      <w:r w:rsidRPr="000764E1">
        <w:rPr>
          <w:noProof/>
        </w:rPr>
        <w:t xml:space="preserve"> </w:t>
      </w:r>
      <w:r w:rsidRPr="000764E1">
        <w:rPr>
          <w:b/>
          <w:noProof/>
        </w:rPr>
        <w:t>15</w:t>
      </w:r>
      <w:r w:rsidRPr="000764E1">
        <w:rPr>
          <w:noProof/>
        </w:rPr>
        <w:t>, 213-218 (2005).</w:t>
      </w:r>
    </w:p>
    <w:p w14:paraId="5C79BE28" w14:textId="77777777" w:rsidR="000764E1" w:rsidRPr="000764E1" w:rsidRDefault="000764E1" w:rsidP="000764E1">
      <w:pPr>
        <w:pStyle w:val="EndNoteBibliography"/>
        <w:ind w:left="720" w:hanging="720"/>
        <w:rPr>
          <w:noProof/>
        </w:rPr>
      </w:pPr>
      <w:r w:rsidRPr="000764E1">
        <w:rPr>
          <w:noProof/>
        </w:rPr>
        <w:t>3.</w:t>
      </w:r>
      <w:r w:rsidRPr="000764E1">
        <w:rPr>
          <w:noProof/>
        </w:rPr>
        <w:tab/>
        <w:t xml:space="preserve">Gangitano, M., Mottaghy, F.M. &amp; Pascual-Leone, A. Phase-specific modulation of cortical motor output during movement observation. </w:t>
      </w:r>
      <w:r w:rsidRPr="000764E1">
        <w:rPr>
          <w:i/>
          <w:noProof/>
        </w:rPr>
        <w:t>Neuroreport</w:t>
      </w:r>
      <w:r w:rsidRPr="000764E1">
        <w:rPr>
          <w:noProof/>
        </w:rPr>
        <w:t xml:space="preserve"> </w:t>
      </w:r>
      <w:r w:rsidRPr="000764E1">
        <w:rPr>
          <w:b/>
          <w:noProof/>
        </w:rPr>
        <w:t>12</w:t>
      </w:r>
      <w:r w:rsidRPr="000764E1">
        <w:rPr>
          <w:noProof/>
        </w:rPr>
        <w:t>, 1489-1492 (2001).</w:t>
      </w:r>
    </w:p>
    <w:p w14:paraId="65788998" w14:textId="77777777" w:rsidR="000764E1" w:rsidRPr="000764E1" w:rsidRDefault="000764E1" w:rsidP="000764E1">
      <w:pPr>
        <w:pStyle w:val="EndNoteBibliography"/>
        <w:ind w:left="720" w:hanging="720"/>
        <w:rPr>
          <w:noProof/>
        </w:rPr>
      </w:pPr>
      <w:r w:rsidRPr="000764E1">
        <w:rPr>
          <w:noProof/>
        </w:rPr>
        <w:t>4.</w:t>
      </w:r>
      <w:r w:rsidRPr="000764E1">
        <w:rPr>
          <w:noProof/>
        </w:rPr>
        <w:tab/>
        <w:t xml:space="preserve">Wright, D.J., Williams, J. &amp; Holmes, P.S. Combined action observation and imagery facilitates corticospinal excitability. </w:t>
      </w:r>
      <w:r w:rsidRPr="000764E1">
        <w:rPr>
          <w:i/>
          <w:noProof/>
        </w:rPr>
        <w:t>Front Hum Neurosci</w:t>
      </w:r>
      <w:r w:rsidRPr="000764E1">
        <w:rPr>
          <w:noProof/>
        </w:rPr>
        <w:t xml:space="preserve"> </w:t>
      </w:r>
      <w:r w:rsidRPr="000764E1">
        <w:rPr>
          <w:b/>
          <w:noProof/>
        </w:rPr>
        <w:t>8</w:t>
      </w:r>
      <w:r w:rsidRPr="000764E1">
        <w:rPr>
          <w:noProof/>
        </w:rPr>
        <w:t>, 951 (2014).</w:t>
      </w:r>
    </w:p>
    <w:p w14:paraId="01238C20" w14:textId="77777777" w:rsidR="000764E1" w:rsidRPr="000764E1" w:rsidRDefault="000764E1" w:rsidP="000764E1">
      <w:pPr>
        <w:pStyle w:val="EndNoteBibliography"/>
        <w:ind w:left="720" w:hanging="720"/>
        <w:rPr>
          <w:noProof/>
        </w:rPr>
      </w:pPr>
      <w:r w:rsidRPr="000764E1">
        <w:rPr>
          <w:noProof/>
        </w:rPr>
        <w:t>5.</w:t>
      </w:r>
      <w:r w:rsidRPr="000764E1">
        <w:rPr>
          <w:noProof/>
        </w:rPr>
        <w:tab/>
        <w:t xml:space="preserve">Aglioti, S.M., Cesari, P., Romani, M. &amp; Urgesi, C. Action anticipation and motor resonance in elite basketball players. </w:t>
      </w:r>
      <w:r w:rsidRPr="000764E1">
        <w:rPr>
          <w:i/>
          <w:noProof/>
        </w:rPr>
        <w:t>Nat Neurosci</w:t>
      </w:r>
      <w:r w:rsidRPr="000764E1">
        <w:rPr>
          <w:noProof/>
        </w:rPr>
        <w:t xml:space="preserve"> </w:t>
      </w:r>
      <w:r w:rsidRPr="000764E1">
        <w:rPr>
          <w:b/>
          <w:noProof/>
        </w:rPr>
        <w:t>11</w:t>
      </w:r>
      <w:r w:rsidRPr="000764E1">
        <w:rPr>
          <w:noProof/>
        </w:rPr>
        <w:t>, 1109-1116 (2008).</w:t>
      </w:r>
    </w:p>
    <w:p w14:paraId="1F96711D" w14:textId="77777777" w:rsidR="000764E1" w:rsidRPr="000764E1" w:rsidRDefault="000764E1" w:rsidP="000764E1">
      <w:pPr>
        <w:pStyle w:val="EndNoteBibliography"/>
        <w:ind w:left="720" w:hanging="720"/>
        <w:rPr>
          <w:noProof/>
        </w:rPr>
      </w:pPr>
      <w:r w:rsidRPr="000764E1">
        <w:rPr>
          <w:noProof/>
        </w:rPr>
        <w:t>6.</w:t>
      </w:r>
      <w:r w:rsidRPr="000764E1">
        <w:rPr>
          <w:noProof/>
        </w:rPr>
        <w:tab/>
        <w:t xml:space="preserve">Koski, L., Lin, J.C., Wu, A.D. &amp; Winstein, C.J. Reliability of intracortical and corticomotor excitability estimates obtained from the upper extremities in chronic stroke. </w:t>
      </w:r>
      <w:r w:rsidRPr="000764E1">
        <w:rPr>
          <w:i/>
          <w:noProof/>
        </w:rPr>
        <w:t>Neurosci Res</w:t>
      </w:r>
      <w:r w:rsidRPr="000764E1">
        <w:rPr>
          <w:noProof/>
        </w:rPr>
        <w:t xml:space="preserve"> </w:t>
      </w:r>
      <w:r w:rsidRPr="000764E1">
        <w:rPr>
          <w:b/>
          <w:noProof/>
        </w:rPr>
        <w:t>58</w:t>
      </w:r>
      <w:r w:rsidRPr="000764E1">
        <w:rPr>
          <w:noProof/>
        </w:rPr>
        <w:t>, 19-31 (2007).</w:t>
      </w:r>
    </w:p>
    <w:p w14:paraId="796D7F59" w14:textId="4BC354BB" w:rsidR="005C4328" w:rsidRDefault="002664A7">
      <w:r>
        <w:fldChar w:fldCharType="end"/>
      </w:r>
    </w:p>
    <w:sectPr w:rsidR="005C4328" w:rsidSect="00AF67FC">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5" w:author="Jessica Stanis" w:date="2015-11-04T10:33:00Z" w:initials="JS">
    <w:p w14:paraId="2A818204" w14:textId="24056F05" w:rsidR="00D41168" w:rsidRDefault="00D41168">
      <w:pPr>
        <w:pStyle w:val="CommentText"/>
      </w:pPr>
      <w:r>
        <w:rPr>
          <w:rStyle w:val="CommentReference"/>
        </w:rPr>
        <w:annotationRef/>
      </w:r>
      <w:r>
        <w:t>What is the electrode arrangement? Bipolar?</w:t>
      </w:r>
    </w:p>
  </w:comment>
  <w:comment w:id="43" w:author="Jessica Stanis" w:date="2015-11-04T10:46:00Z" w:initials="JS">
    <w:p w14:paraId="4774180D" w14:textId="5B9DBBE5" w:rsidR="00D41168" w:rsidRDefault="00D41168">
      <w:pPr>
        <w:pStyle w:val="CommentText"/>
      </w:pPr>
      <w:r>
        <w:rPr>
          <w:rStyle w:val="CommentReference"/>
        </w:rPr>
        <w:annotationRef/>
      </w:r>
      <w:r>
        <w:t>Is there a standard stimulation intensity that is used during the single pulse delivery to find the hotspot?</w:t>
      </w:r>
    </w:p>
  </w:comment>
  <w:comment w:id="67" w:author="Jessica Stanis" w:date="2015-11-04T11:10:00Z" w:initials="JS">
    <w:p w14:paraId="23C9523A" w14:textId="031AAB12" w:rsidR="00D41168" w:rsidRDefault="00D41168">
      <w:pPr>
        <w:pStyle w:val="CommentText"/>
      </w:pPr>
      <w:r>
        <w:rPr>
          <w:rStyle w:val="CommentReference"/>
        </w:rPr>
        <w:annotationRef/>
      </w:r>
      <w:r>
        <w:t>A sample trace would be very helpful. Can you include one or capture during filming?</w:t>
      </w:r>
    </w:p>
  </w:comment>
  <w:comment w:id="68" w:author="BCI User" w:date="2015-11-11T11:50:00Z" w:initials="BU">
    <w:p w14:paraId="5593DE15" w14:textId="4CDC08DF" w:rsidR="00186B81" w:rsidRDefault="00186B81">
      <w:pPr>
        <w:pStyle w:val="CommentText"/>
      </w:pPr>
      <w:r>
        <w:rPr>
          <w:rStyle w:val="CommentReference"/>
        </w:rPr>
        <w:annotationRef/>
      </w:r>
      <w:r>
        <w:t>We can definitely capture one during filming</w:t>
      </w:r>
    </w:p>
  </w:comment>
  <w:comment w:id="101" w:author="BCI User" w:date="2015-11-11T11:51:00Z" w:initials="BU">
    <w:p w14:paraId="51CA7300" w14:textId="5B10E327" w:rsidR="00946B65" w:rsidRDefault="00946B65">
      <w:pPr>
        <w:pStyle w:val="CommentText"/>
      </w:pPr>
      <w:r>
        <w:rPr>
          <w:rStyle w:val="CommentReference"/>
        </w:rPr>
        <w:annotationRef/>
      </w:r>
      <w:r>
        <w:t>We created this figure by combining pieces we found on the internet. Do you think its ok given that we are not reproducing any pre-existing figure in its entirety and have created something new by combination?</w:t>
      </w:r>
    </w:p>
  </w:comment>
  <w:comment w:id="102" w:author="Jessica Stanis" w:date="2015-11-03T18:50:00Z" w:initials="JS">
    <w:p w14:paraId="33999CA5" w14:textId="59820350" w:rsidR="00D41168" w:rsidRDefault="00D41168">
      <w:pPr>
        <w:pStyle w:val="CommentText"/>
      </w:pPr>
      <w:r>
        <w:rPr>
          <w:rStyle w:val="CommentReference"/>
        </w:rPr>
        <w:annotationRef/>
      </w:r>
      <w:r>
        <w:t>What are the copyright permissions for this figure?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292CA05"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532F7"/>
    <w:multiLevelType w:val="hybridMultilevel"/>
    <w:tmpl w:val="E43429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ED2451"/>
    <w:multiLevelType w:val="hybridMultilevel"/>
    <w:tmpl w:val="BD5610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761C8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71AE7F6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78314D7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2"/>
  </w:num>
  <w:num w:numId="3">
    <w:abstractNumId w:val="1"/>
  </w:num>
  <w:num w:numId="4">
    <w:abstractNumId w:val="0"/>
  </w:num>
  <w:num w:numId="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ature Medicine&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pdw9pzz8zr5peet2e4v0sv0pweef0zpvs95&quot;&gt;JoVE_EndNote_Library&lt;record-ids&gt;&lt;item&gt;27&lt;/item&gt;&lt;item&gt;28&lt;/item&gt;&lt;item&gt;29&lt;/item&gt;&lt;item&gt;30&lt;/item&gt;&lt;item&gt;31&lt;/item&gt;&lt;item&gt;32&lt;/item&gt;&lt;/record-ids&gt;&lt;/item&gt;&lt;/Libraries&gt;"/>
  </w:docVars>
  <w:rsids>
    <w:rsidRoot w:val="001366CA"/>
    <w:rsid w:val="00001183"/>
    <w:rsid w:val="00021A59"/>
    <w:rsid w:val="000353A8"/>
    <w:rsid w:val="00035ADC"/>
    <w:rsid w:val="000477D8"/>
    <w:rsid w:val="0005248B"/>
    <w:rsid w:val="000554BF"/>
    <w:rsid w:val="00064688"/>
    <w:rsid w:val="00065107"/>
    <w:rsid w:val="000663C8"/>
    <w:rsid w:val="000764E1"/>
    <w:rsid w:val="0008199B"/>
    <w:rsid w:val="00085ED3"/>
    <w:rsid w:val="000A21E9"/>
    <w:rsid w:val="000A5B59"/>
    <w:rsid w:val="000A5BFD"/>
    <w:rsid w:val="000A6A5A"/>
    <w:rsid w:val="000B0454"/>
    <w:rsid w:val="000C7BAB"/>
    <w:rsid w:val="000D3DC3"/>
    <w:rsid w:val="000D623A"/>
    <w:rsid w:val="000D686B"/>
    <w:rsid w:val="001022D3"/>
    <w:rsid w:val="00104FA9"/>
    <w:rsid w:val="00104FFD"/>
    <w:rsid w:val="00107208"/>
    <w:rsid w:val="001112D8"/>
    <w:rsid w:val="00113944"/>
    <w:rsid w:val="001265E6"/>
    <w:rsid w:val="0012755F"/>
    <w:rsid w:val="001366CA"/>
    <w:rsid w:val="0013721C"/>
    <w:rsid w:val="00153ECF"/>
    <w:rsid w:val="00166DA7"/>
    <w:rsid w:val="00167C17"/>
    <w:rsid w:val="001750B9"/>
    <w:rsid w:val="00186B81"/>
    <w:rsid w:val="0019715C"/>
    <w:rsid w:val="001A7E51"/>
    <w:rsid w:val="001B0ED3"/>
    <w:rsid w:val="001B73AE"/>
    <w:rsid w:val="001C3AE6"/>
    <w:rsid w:val="001C56CD"/>
    <w:rsid w:val="001D2670"/>
    <w:rsid w:val="001D6351"/>
    <w:rsid w:val="001D6961"/>
    <w:rsid w:val="001D75AE"/>
    <w:rsid w:val="001E5DD1"/>
    <w:rsid w:val="001F11AB"/>
    <w:rsid w:val="001F1A9D"/>
    <w:rsid w:val="001F5DA6"/>
    <w:rsid w:val="002169AA"/>
    <w:rsid w:val="002170E1"/>
    <w:rsid w:val="00236166"/>
    <w:rsid w:val="00241BF6"/>
    <w:rsid w:val="00257337"/>
    <w:rsid w:val="00265099"/>
    <w:rsid w:val="002664A7"/>
    <w:rsid w:val="00266B09"/>
    <w:rsid w:val="002708AD"/>
    <w:rsid w:val="002809AB"/>
    <w:rsid w:val="00280E28"/>
    <w:rsid w:val="0028389D"/>
    <w:rsid w:val="00284030"/>
    <w:rsid w:val="00290F1F"/>
    <w:rsid w:val="0029506B"/>
    <w:rsid w:val="002A089A"/>
    <w:rsid w:val="002A6AA8"/>
    <w:rsid w:val="002B463E"/>
    <w:rsid w:val="002B478A"/>
    <w:rsid w:val="002B714A"/>
    <w:rsid w:val="002C4ECE"/>
    <w:rsid w:val="002E4128"/>
    <w:rsid w:val="002E6C86"/>
    <w:rsid w:val="002F268F"/>
    <w:rsid w:val="00302E6F"/>
    <w:rsid w:val="003055B2"/>
    <w:rsid w:val="00306592"/>
    <w:rsid w:val="003147CA"/>
    <w:rsid w:val="0031700C"/>
    <w:rsid w:val="00317BE1"/>
    <w:rsid w:val="00323F14"/>
    <w:rsid w:val="00325044"/>
    <w:rsid w:val="00326CCF"/>
    <w:rsid w:val="003333D9"/>
    <w:rsid w:val="0035614C"/>
    <w:rsid w:val="003601F4"/>
    <w:rsid w:val="003773B6"/>
    <w:rsid w:val="0038174D"/>
    <w:rsid w:val="0039570D"/>
    <w:rsid w:val="003E086C"/>
    <w:rsid w:val="003E24B9"/>
    <w:rsid w:val="003E3EC0"/>
    <w:rsid w:val="003E598C"/>
    <w:rsid w:val="004071D6"/>
    <w:rsid w:val="0042041B"/>
    <w:rsid w:val="00420868"/>
    <w:rsid w:val="00420D46"/>
    <w:rsid w:val="0042139D"/>
    <w:rsid w:val="0043044D"/>
    <w:rsid w:val="00430726"/>
    <w:rsid w:val="004329AE"/>
    <w:rsid w:val="00442D98"/>
    <w:rsid w:val="00442F74"/>
    <w:rsid w:val="0044451A"/>
    <w:rsid w:val="004455EB"/>
    <w:rsid w:val="0046560E"/>
    <w:rsid w:val="00470204"/>
    <w:rsid w:val="0047147A"/>
    <w:rsid w:val="004725FF"/>
    <w:rsid w:val="00474473"/>
    <w:rsid w:val="0048082C"/>
    <w:rsid w:val="004927F5"/>
    <w:rsid w:val="004A0742"/>
    <w:rsid w:val="004A27E0"/>
    <w:rsid w:val="004A71AF"/>
    <w:rsid w:val="004B3722"/>
    <w:rsid w:val="004B6881"/>
    <w:rsid w:val="004C22E0"/>
    <w:rsid w:val="004C4A3E"/>
    <w:rsid w:val="004C547C"/>
    <w:rsid w:val="004C7D04"/>
    <w:rsid w:val="004D7D75"/>
    <w:rsid w:val="004E257E"/>
    <w:rsid w:val="004F60FF"/>
    <w:rsid w:val="004F6A43"/>
    <w:rsid w:val="005005A6"/>
    <w:rsid w:val="00512C33"/>
    <w:rsid w:val="00517CD5"/>
    <w:rsid w:val="00527C7C"/>
    <w:rsid w:val="00533B5C"/>
    <w:rsid w:val="00535D4A"/>
    <w:rsid w:val="00551709"/>
    <w:rsid w:val="0055287B"/>
    <w:rsid w:val="00555B8F"/>
    <w:rsid w:val="005665FD"/>
    <w:rsid w:val="00567A39"/>
    <w:rsid w:val="00570D1D"/>
    <w:rsid w:val="00575EF1"/>
    <w:rsid w:val="005809D7"/>
    <w:rsid w:val="00583044"/>
    <w:rsid w:val="00587CCF"/>
    <w:rsid w:val="00593858"/>
    <w:rsid w:val="00594A48"/>
    <w:rsid w:val="005A1737"/>
    <w:rsid w:val="005B1E7D"/>
    <w:rsid w:val="005B4DA2"/>
    <w:rsid w:val="005B7282"/>
    <w:rsid w:val="005C364A"/>
    <w:rsid w:val="005C4328"/>
    <w:rsid w:val="005D2F36"/>
    <w:rsid w:val="005F2146"/>
    <w:rsid w:val="00606BB1"/>
    <w:rsid w:val="006141A1"/>
    <w:rsid w:val="006210CB"/>
    <w:rsid w:val="00624052"/>
    <w:rsid w:val="00627B56"/>
    <w:rsid w:val="0063201F"/>
    <w:rsid w:val="006363D4"/>
    <w:rsid w:val="006542AC"/>
    <w:rsid w:val="00661BB0"/>
    <w:rsid w:val="00674A77"/>
    <w:rsid w:val="00677DDB"/>
    <w:rsid w:val="0068368C"/>
    <w:rsid w:val="006B32C6"/>
    <w:rsid w:val="006B32E3"/>
    <w:rsid w:val="006B3743"/>
    <w:rsid w:val="006B425B"/>
    <w:rsid w:val="006C1D2A"/>
    <w:rsid w:val="006C1D51"/>
    <w:rsid w:val="006C31C5"/>
    <w:rsid w:val="006C52F9"/>
    <w:rsid w:val="006C72D4"/>
    <w:rsid w:val="006D1182"/>
    <w:rsid w:val="006D7674"/>
    <w:rsid w:val="006E1114"/>
    <w:rsid w:val="006E3F5C"/>
    <w:rsid w:val="006E5FB2"/>
    <w:rsid w:val="006F1E35"/>
    <w:rsid w:val="006F2071"/>
    <w:rsid w:val="006F4EB6"/>
    <w:rsid w:val="007013EC"/>
    <w:rsid w:val="00703EB8"/>
    <w:rsid w:val="00715D2D"/>
    <w:rsid w:val="007169E0"/>
    <w:rsid w:val="00726F57"/>
    <w:rsid w:val="00743B44"/>
    <w:rsid w:val="007446EE"/>
    <w:rsid w:val="00745705"/>
    <w:rsid w:val="00746933"/>
    <w:rsid w:val="0076536C"/>
    <w:rsid w:val="00767E5A"/>
    <w:rsid w:val="00773465"/>
    <w:rsid w:val="007734E4"/>
    <w:rsid w:val="00774DF7"/>
    <w:rsid w:val="00776F76"/>
    <w:rsid w:val="007851F5"/>
    <w:rsid w:val="0078630B"/>
    <w:rsid w:val="00796F8A"/>
    <w:rsid w:val="007A33C3"/>
    <w:rsid w:val="007C070D"/>
    <w:rsid w:val="007C0841"/>
    <w:rsid w:val="007C7CC6"/>
    <w:rsid w:val="007D1AD0"/>
    <w:rsid w:val="007E4FF7"/>
    <w:rsid w:val="007E77B0"/>
    <w:rsid w:val="007F0CCD"/>
    <w:rsid w:val="007F0D67"/>
    <w:rsid w:val="007F0DDD"/>
    <w:rsid w:val="0081275F"/>
    <w:rsid w:val="00815E4B"/>
    <w:rsid w:val="00830642"/>
    <w:rsid w:val="00834AC5"/>
    <w:rsid w:val="00836F7A"/>
    <w:rsid w:val="00871B37"/>
    <w:rsid w:val="00872958"/>
    <w:rsid w:val="008731B9"/>
    <w:rsid w:val="0087449C"/>
    <w:rsid w:val="00884055"/>
    <w:rsid w:val="00893A21"/>
    <w:rsid w:val="0089790B"/>
    <w:rsid w:val="008A1346"/>
    <w:rsid w:val="008B7281"/>
    <w:rsid w:val="008B7BB7"/>
    <w:rsid w:val="008C3DAF"/>
    <w:rsid w:val="008D3DB7"/>
    <w:rsid w:val="008E0300"/>
    <w:rsid w:val="008F2586"/>
    <w:rsid w:val="00911BD0"/>
    <w:rsid w:val="00916A67"/>
    <w:rsid w:val="00922BF7"/>
    <w:rsid w:val="00924B53"/>
    <w:rsid w:val="0092721C"/>
    <w:rsid w:val="009279F8"/>
    <w:rsid w:val="00942BF6"/>
    <w:rsid w:val="0094549F"/>
    <w:rsid w:val="0094634F"/>
    <w:rsid w:val="00946995"/>
    <w:rsid w:val="00946B65"/>
    <w:rsid w:val="009659B1"/>
    <w:rsid w:val="00967E96"/>
    <w:rsid w:val="00971863"/>
    <w:rsid w:val="00975121"/>
    <w:rsid w:val="00977360"/>
    <w:rsid w:val="0098294E"/>
    <w:rsid w:val="00983D64"/>
    <w:rsid w:val="00995772"/>
    <w:rsid w:val="009A4DB7"/>
    <w:rsid w:val="009A7ACF"/>
    <w:rsid w:val="009C0AB3"/>
    <w:rsid w:val="009C2F3D"/>
    <w:rsid w:val="009C3348"/>
    <w:rsid w:val="009D2805"/>
    <w:rsid w:val="009D4D95"/>
    <w:rsid w:val="009D7D9E"/>
    <w:rsid w:val="009F1414"/>
    <w:rsid w:val="00A0382A"/>
    <w:rsid w:val="00A06E3F"/>
    <w:rsid w:val="00A158DD"/>
    <w:rsid w:val="00A16625"/>
    <w:rsid w:val="00A17439"/>
    <w:rsid w:val="00A32359"/>
    <w:rsid w:val="00A37ACD"/>
    <w:rsid w:val="00A422C1"/>
    <w:rsid w:val="00A448A0"/>
    <w:rsid w:val="00A45202"/>
    <w:rsid w:val="00A478F2"/>
    <w:rsid w:val="00A50E34"/>
    <w:rsid w:val="00A547A4"/>
    <w:rsid w:val="00A62D16"/>
    <w:rsid w:val="00A7001C"/>
    <w:rsid w:val="00A71CF1"/>
    <w:rsid w:val="00A73BF5"/>
    <w:rsid w:val="00AA2489"/>
    <w:rsid w:val="00AA3C83"/>
    <w:rsid w:val="00AB085E"/>
    <w:rsid w:val="00AB1150"/>
    <w:rsid w:val="00AC2123"/>
    <w:rsid w:val="00AC2463"/>
    <w:rsid w:val="00AC2E38"/>
    <w:rsid w:val="00AC42CF"/>
    <w:rsid w:val="00AC59A0"/>
    <w:rsid w:val="00AE335C"/>
    <w:rsid w:val="00AF67FC"/>
    <w:rsid w:val="00B03376"/>
    <w:rsid w:val="00B07C83"/>
    <w:rsid w:val="00B13D1F"/>
    <w:rsid w:val="00B1535E"/>
    <w:rsid w:val="00B206B3"/>
    <w:rsid w:val="00B26548"/>
    <w:rsid w:val="00B36688"/>
    <w:rsid w:val="00B41720"/>
    <w:rsid w:val="00B43B67"/>
    <w:rsid w:val="00B55714"/>
    <w:rsid w:val="00B6375D"/>
    <w:rsid w:val="00B70DAA"/>
    <w:rsid w:val="00B92F08"/>
    <w:rsid w:val="00B9495C"/>
    <w:rsid w:val="00B95E5F"/>
    <w:rsid w:val="00BB39E5"/>
    <w:rsid w:val="00BC63A2"/>
    <w:rsid w:val="00BD4558"/>
    <w:rsid w:val="00BE266F"/>
    <w:rsid w:val="00BE449E"/>
    <w:rsid w:val="00BF3718"/>
    <w:rsid w:val="00C16EDD"/>
    <w:rsid w:val="00C206A8"/>
    <w:rsid w:val="00C231E2"/>
    <w:rsid w:val="00C452D4"/>
    <w:rsid w:val="00C46643"/>
    <w:rsid w:val="00C6752C"/>
    <w:rsid w:val="00C7730B"/>
    <w:rsid w:val="00C77D88"/>
    <w:rsid w:val="00C82BEE"/>
    <w:rsid w:val="00C96398"/>
    <w:rsid w:val="00CA2F67"/>
    <w:rsid w:val="00CA5F8D"/>
    <w:rsid w:val="00CB06BD"/>
    <w:rsid w:val="00CB7EEE"/>
    <w:rsid w:val="00CC79AE"/>
    <w:rsid w:val="00CE7F5A"/>
    <w:rsid w:val="00D11493"/>
    <w:rsid w:val="00D17E68"/>
    <w:rsid w:val="00D21323"/>
    <w:rsid w:val="00D215F6"/>
    <w:rsid w:val="00D23524"/>
    <w:rsid w:val="00D240F5"/>
    <w:rsid w:val="00D30B97"/>
    <w:rsid w:val="00D32485"/>
    <w:rsid w:val="00D40E20"/>
    <w:rsid w:val="00D41168"/>
    <w:rsid w:val="00D416DA"/>
    <w:rsid w:val="00D478CA"/>
    <w:rsid w:val="00D50199"/>
    <w:rsid w:val="00D510D6"/>
    <w:rsid w:val="00D51193"/>
    <w:rsid w:val="00D75A39"/>
    <w:rsid w:val="00D75C8D"/>
    <w:rsid w:val="00D75FBA"/>
    <w:rsid w:val="00D8223B"/>
    <w:rsid w:val="00D84C4B"/>
    <w:rsid w:val="00DB0B85"/>
    <w:rsid w:val="00DB1DF1"/>
    <w:rsid w:val="00DD05A6"/>
    <w:rsid w:val="00DD3BDB"/>
    <w:rsid w:val="00DD6A40"/>
    <w:rsid w:val="00DE61DE"/>
    <w:rsid w:val="00E04A99"/>
    <w:rsid w:val="00E07CBC"/>
    <w:rsid w:val="00E11798"/>
    <w:rsid w:val="00E353D7"/>
    <w:rsid w:val="00E3550A"/>
    <w:rsid w:val="00E40FA5"/>
    <w:rsid w:val="00E41302"/>
    <w:rsid w:val="00E617EE"/>
    <w:rsid w:val="00E66B63"/>
    <w:rsid w:val="00E71D84"/>
    <w:rsid w:val="00E72F1C"/>
    <w:rsid w:val="00E8661E"/>
    <w:rsid w:val="00E92A1B"/>
    <w:rsid w:val="00E932DB"/>
    <w:rsid w:val="00E938B2"/>
    <w:rsid w:val="00E93C86"/>
    <w:rsid w:val="00E94DF7"/>
    <w:rsid w:val="00EB48C2"/>
    <w:rsid w:val="00EC7796"/>
    <w:rsid w:val="00ED4C00"/>
    <w:rsid w:val="00ED75D9"/>
    <w:rsid w:val="00ED761E"/>
    <w:rsid w:val="00EE036B"/>
    <w:rsid w:val="00EE3818"/>
    <w:rsid w:val="00EE74AE"/>
    <w:rsid w:val="00EF5BA8"/>
    <w:rsid w:val="00F23157"/>
    <w:rsid w:val="00F235A1"/>
    <w:rsid w:val="00F254BE"/>
    <w:rsid w:val="00F25F4E"/>
    <w:rsid w:val="00F4767B"/>
    <w:rsid w:val="00F47B3F"/>
    <w:rsid w:val="00F60B51"/>
    <w:rsid w:val="00F71B87"/>
    <w:rsid w:val="00F74D84"/>
    <w:rsid w:val="00F81720"/>
    <w:rsid w:val="00F81E56"/>
    <w:rsid w:val="00F82477"/>
    <w:rsid w:val="00F86C8B"/>
    <w:rsid w:val="00F870F4"/>
    <w:rsid w:val="00F87972"/>
    <w:rsid w:val="00F90877"/>
    <w:rsid w:val="00F93C7C"/>
    <w:rsid w:val="00F9748B"/>
    <w:rsid w:val="00FA6D79"/>
    <w:rsid w:val="00FB120A"/>
    <w:rsid w:val="00FC31F7"/>
    <w:rsid w:val="00FD242A"/>
    <w:rsid w:val="00FE3CC1"/>
    <w:rsid w:val="00FF3E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C79F0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74A7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3944"/>
    <w:pPr>
      <w:spacing w:after="160" w:line="259" w:lineRule="auto"/>
      <w:ind w:left="720"/>
      <w:contextualSpacing/>
    </w:pPr>
    <w:rPr>
      <w:rFonts w:eastAsiaTheme="minorHAnsi"/>
      <w:sz w:val="22"/>
      <w:szCs w:val="22"/>
    </w:rPr>
  </w:style>
  <w:style w:type="paragraph" w:customStyle="1" w:styleId="EndNoteBibliographyTitle">
    <w:name w:val="EndNote Bibliography Title"/>
    <w:basedOn w:val="Normal"/>
    <w:rsid w:val="0043044D"/>
    <w:pPr>
      <w:jc w:val="center"/>
    </w:pPr>
    <w:rPr>
      <w:rFonts w:ascii="Cambria" w:hAnsi="Cambria"/>
    </w:rPr>
  </w:style>
  <w:style w:type="paragraph" w:customStyle="1" w:styleId="EndNoteBibliography">
    <w:name w:val="EndNote Bibliography"/>
    <w:basedOn w:val="Normal"/>
    <w:rsid w:val="0043044D"/>
    <w:rPr>
      <w:rFonts w:ascii="Cambria" w:hAnsi="Cambria"/>
    </w:rPr>
  </w:style>
  <w:style w:type="paragraph" w:styleId="BalloonText">
    <w:name w:val="Balloon Text"/>
    <w:basedOn w:val="Normal"/>
    <w:link w:val="BalloonTextChar"/>
    <w:uiPriority w:val="99"/>
    <w:semiHidden/>
    <w:unhideWhenUsed/>
    <w:rsid w:val="003E3EC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E3EC0"/>
    <w:rPr>
      <w:rFonts w:ascii="Lucida Grande" w:hAnsi="Lucida Grande" w:cs="Lucida Grande"/>
      <w:sz w:val="18"/>
      <w:szCs w:val="18"/>
    </w:rPr>
  </w:style>
  <w:style w:type="character" w:styleId="Hyperlink">
    <w:name w:val="Hyperlink"/>
    <w:basedOn w:val="DefaultParagraphFont"/>
    <w:uiPriority w:val="99"/>
    <w:unhideWhenUsed/>
    <w:rsid w:val="001A7E51"/>
    <w:rPr>
      <w:color w:val="0000FF" w:themeColor="hyperlink"/>
      <w:u w:val="single"/>
    </w:rPr>
  </w:style>
  <w:style w:type="character" w:styleId="CommentReference">
    <w:name w:val="annotation reference"/>
    <w:basedOn w:val="DefaultParagraphFont"/>
    <w:uiPriority w:val="99"/>
    <w:semiHidden/>
    <w:unhideWhenUsed/>
    <w:rsid w:val="004B3722"/>
    <w:rPr>
      <w:sz w:val="16"/>
      <w:szCs w:val="16"/>
    </w:rPr>
  </w:style>
  <w:style w:type="paragraph" w:styleId="CommentText">
    <w:name w:val="annotation text"/>
    <w:basedOn w:val="Normal"/>
    <w:link w:val="CommentTextChar"/>
    <w:uiPriority w:val="99"/>
    <w:semiHidden/>
    <w:unhideWhenUsed/>
    <w:rsid w:val="004B3722"/>
    <w:rPr>
      <w:sz w:val="20"/>
      <w:szCs w:val="20"/>
    </w:rPr>
  </w:style>
  <w:style w:type="character" w:customStyle="1" w:styleId="CommentTextChar">
    <w:name w:val="Comment Text Char"/>
    <w:basedOn w:val="DefaultParagraphFont"/>
    <w:link w:val="CommentText"/>
    <w:uiPriority w:val="99"/>
    <w:semiHidden/>
    <w:rsid w:val="004B3722"/>
    <w:rPr>
      <w:sz w:val="20"/>
      <w:szCs w:val="20"/>
    </w:rPr>
  </w:style>
  <w:style w:type="paragraph" w:styleId="CommentSubject">
    <w:name w:val="annotation subject"/>
    <w:basedOn w:val="CommentText"/>
    <w:next w:val="CommentText"/>
    <w:link w:val="CommentSubjectChar"/>
    <w:uiPriority w:val="99"/>
    <w:semiHidden/>
    <w:unhideWhenUsed/>
    <w:rsid w:val="004B3722"/>
    <w:rPr>
      <w:b/>
      <w:bCs/>
    </w:rPr>
  </w:style>
  <w:style w:type="character" w:customStyle="1" w:styleId="CommentSubjectChar">
    <w:name w:val="Comment Subject Char"/>
    <w:basedOn w:val="CommentTextChar"/>
    <w:link w:val="CommentSubject"/>
    <w:uiPriority w:val="99"/>
    <w:semiHidden/>
    <w:rsid w:val="004B3722"/>
    <w:rPr>
      <w:b/>
      <w:bCs/>
      <w:sz w:val="20"/>
      <w:szCs w:val="20"/>
    </w:rPr>
  </w:style>
  <w:style w:type="paragraph" w:styleId="Title">
    <w:name w:val="Title"/>
    <w:basedOn w:val="Normal"/>
    <w:next w:val="Normal"/>
    <w:link w:val="TitleChar"/>
    <w:uiPriority w:val="10"/>
    <w:qFormat/>
    <w:rsid w:val="00674A7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74A77"/>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674A77"/>
  </w:style>
  <w:style w:type="character" w:customStyle="1" w:styleId="Heading1Char">
    <w:name w:val="Heading 1 Char"/>
    <w:basedOn w:val="DefaultParagraphFont"/>
    <w:link w:val="Heading1"/>
    <w:uiPriority w:val="9"/>
    <w:rsid w:val="00674A77"/>
    <w:rPr>
      <w:rFonts w:asciiTheme="majorHAnsi" w:eastAsiaTheme="majorEastAsia" w:hAnsiTheme="majorHAnsi" w:cstheme="majorBidi"/>
      <w:b/>
      <w:bCs/>
      <w:color w:val="345A8A" w:themeColor="accent1" w:themeShade="B5"/>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74A7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3944"/>
    <w:pPr>
      <w:spacing w:after="160" w:line="259" w:lineRule="auto"/>
      <w:ind w:left="720"/>
      <w:contextualSpacing/>
    </w:pPr>
    <w:rPr>
      <w:rFonts w:eastAsiaTheme="minorHAnsi"/>
      <w:sz w:val="22"/>
      <w:szCs w:val="22"/>
    </w:rPr>
  </w:style>
  <w:style w:type="paragraph" w:customStyle="1" w:styleId="EndNoteBibliographyTitle">
    <w:name w:val="EndNote Bibliography Title"/>
    <w:basedOn w:val="Normal"/>
    <w:rsid w:val="0043044D"/>
    <w:pPr>
      <w:jc w:val="center"/>
    </w:pPr>
    <w:rPr>
      <w:rFonts w:ascii="Cambria" w:hAnsi="Cambria"/>
    </w:rPr>
  </w:style>
  <w:style w:type="paragraph" w:customStyle="1" w:styleId="EndNoteBibliography">
    <w:name w:val="EndNote Bibliography"/>
    <w:basedOn w:val="Normal"/>
    <w:rsid w:val="0043044D"/>
    <w:rPr>
      <w:rFonts w:ascii="Cambria" w:hAnsi="Cambria"/>
    </w:rPr>
  </w:style>
  <w:style w:type="paragraph" w:styleId="BalloonText">
    <w:name w:val="Balloon Text"/>
    <w:basedOn w:val="Normal"/>
    <w:link w:val="BalloonTextChar"/>
    <w:uiPriority w:val="99"/>
    <w:semiHidden/>
    <w:unhideWhenUsed/>
    <w:rsid w:val="003E3EC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E3EC0"/>
    <w:rPr>
      <w:rFonts w:ascii="Lucida Grande" w:hAnsi="Lucida Grande" w:cs="Lucida Grande"/>
      <w:sz w:val="18"/>
      <w:szCs w:val="18"/>
    </w:rPr>
  </w:style>
  <w:style w:type="character" w:styleId="Hyperlink">
    <w:name w:val="Hyperlink"/>
    <w:basedOn w:val="DefaultParagraphFont"/>
    <w:uiPriority w:val="99"/>
    <w:unhideWhenUsed/>
    <w:rsid w:val="001A7E51"/>
    <w:rPr>
      <w:color w:val="0000FF" w:themeColor="hyperlink"/>
      <w:u w:val="single"/>
    </w:rPr>
  </w:style>
  <w:style w:type="character" w:styleId="CommentReference">
    <w:name w:val="annotation reference"/>
    <w:basedOn w:val="DefaultParagraphFont"/>
    <w:uiPriority w:val="99"/>
    <w:semiHidden/>
    <w:unhideWhenUsed/>
    <w:rsid w:val="004B3722"/>
    <w:rPr>
      <w:sz w:val="16"/>
      <w:szCs w:val="16"/>
    </w:rPr>
  </w:style>
  <w:style w:type="paragraph" w:styleId="CommentText">
    <w:name w:val="annotation text"/>
    <w:basedOn w:val="Normal"/>
    <w:link w:val="CommentTextChar"/>
    <w:uiPriority w:val="99"/>
    <w:semiHidden/>
    <w:unhideWhenUsed/>
    <w:rsid w:val="004B3722"/>
    <w:rPr>
      <w:sz w:val="20"/>
      <w:szCs w:val="20"/>
    </w:rPr>
  </w:style>
  <w:style w:type="character" w:customStyle="1" w:styleId="CommentTextChar">
    <w:name w:val="Comment Text Char"/>
    <w:basedOn w:val="DefaultParagraphFont"/>
    <w:link w:val="CommentText"/>
    <w:uiPriority w:val="99"/>
    <w:semiHidden/>
    <w:rsid w:val="004B3722"/>
    <w:rPr>
      <w:sz w:val="20"/>
      <w:szCs w:val="20"/>
    </w:rPr>
  </w:style>
  <w:style w:type="paragraph" w:styleId="CommentSubject">
    <w:name w:val="annotation subject"/>
    <w:basedOn w:val="CommentText"/>
    <w:next w:val="CommentText"/>
    <w:link w:val="CommentSubjectChar"/>
    <w:uiPriority w:val="99"/>
    <w:semiHidden/>
    <w:unhideWhenUsed/>
    <w:rsid w:val="004B3722"/>
    <w:rPr>
      <w:b/>
      <w:bCs/>
    </w:rPr>
  </w:style>
  <w:style w:type="character" w:customStyle="1" w:styleId="CommentSubjectChar">
    <w:name w:val="Comment Subject Char"/>
    <w:basedOn w:val="CommentTextChar"/>
    <w:link w:val="CommentSubject"/>
    <w:uiPriority w:val="99"/>
    <w:semiHidden/>
    <w:rsid w:val="004B3722"/>
    <w:rPr>
      <w:b/>
      <w:bCs/>
      <w:sz w:val="20"/>
      <w:szCs w:val="20"/>
    </w:rPr>
  </w:style>
  <w:style w:type="paragraph" w:styleId="Title">
    <w:name w:val="Title"/>
    <w:basedOn w:val="Normal"/>
    <w:next w:val="Normal"/>
    <w:link w:val="TitleChar"/>
    <w:uiPriority w:val="10"/>
    <w:qFormat/>
    <w:rsid w:val="00674A7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74A77"/>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674A77"/>
  </w:style>
  <w:style w:type="character" w:customStyle="1" w:styleId="Heading1Char">
    <w:name w:val="Heading 1 Char"/>
    <w:basedOn w:val="DefaultParagraphFont"/>
    <w:link w:val="Heading1"/>
    <w:uiPriority w:val="9"/>
    <w:rsid w:val="00674A77"/>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6719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3185</Words>
  <Characters>18158</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21301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BCI User</dc:creator>
  <cp:lastModifiedBy>David Repetto</cp:lastModifiedBy>
  <cp:revision>2</cp:revision>
  <dcterms:created xsi:type="dcterms:W3CDTF">2015-11-19T12:43:00Z</dcterms:created>
  <dcterms:modified xsi:type="dcterms:W3CDTF">2015-11-19T12:43:00Z</dcterms:modified>
</cp:coreProperties>
</file>